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7CF1F" w14:textId="77777777" w:rsidR="00A77B3E" w:rsidRDefault="00A77B3E"/>
    <w:p w14:paraId="41B18A9B" w14:textId="77777777" w:rsidR="00A77B3E" w:rsidRDefault="00CB4887">
      <w:pPr>
        <w:jc w:val="center"/>
        <w:rPr>
          <w:color w:val="000000"/>
          <w:sz w:val="32"/>
        </w:rPr>
      </w:pPr>
      <w:r>
        <w:rPr>
          <w:color w:val="000000"/>
          <w:sz w:val="32"/>
        </w:rPr>
        <w:t xml:space="preserve">SFC2021 </w:t>
      </w:r>
      <w:proofErr w:type="spellStart"/>
      <w:r>
        <w:rPr>
          <w:color w:val="000000"/>
          <w:sz w:val="32"/>
        </w:rPr>
        <w:t>Programme</w:t>
      </w:r>
      <w:proofErr w:type="spellEnd"/>
      <w:r>
        <w:rPr>
          <w:color w:val="000000"/>
          <w:sz w:val="32"/>
        </w:rPr>
        <w:t xml:space="preserve"> for AMIF, ISF and BMVI</w:t>
      </w:r>
    </w:p>
    <w:p w14:paraId="531F294C" w14:textId="77777777" w:rsidR="00A77B3E" w:rsidRDefault="00A77B3E">
      <w:pPr>
        <w:jc w:val="center"/>
        <w:rPr>
          <w:color w:val="000000"/>
          <w:sz w:val="32"/>
        </w:rPr>
      </w:pPr>
    </w:p>
    <w:p w14:paraId="6D80279E" w14:textId="77777777" w:rsidR="00A77B3E" w:rsidRDefault="00A77B3E">
      <w:pPr>
        <w:jc w:val="center"/>
        <w:rPr>
          <w:color w:val="000000"/>
          <w:sz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9C3F87" w14:paraId="40F53DB5" w14:textId="77777777">
        <w:trPr>
          <w:trHeight w:val="240"/>
        </w:trPr>
        <w:tc>
          <w:tcPr>
            <w:tcW w:w="1667" w:type="pct"/>
            <w:tcMar>
              <w:left w:w="100" w:type="dxa"/>
              <w:right w:w="100" w:type="dxa"/>
            </w:tcMar>
          </w:tcPr>
          <w:p w14:paraId="687CBE86" w14:textId="77777777" w:rsidR="00A77B3E" w:rsidRDefault="00CB4887">
            <w:pPr>
              <w:rPr>
                <w:color w:val="000000"/>
              </w:rPr>
            </w:pPr>
            <w:r>
              <w:rPr>
                <w:color w:val="000000"/>
              </w:rPr>
              <w:t>CCI number</w:t>
            </w:r>
          </w:p>
        </w:tc>
        <w:tc>
          <w:tcPr>
            <w:tcW w:w="1667" w:type="pct"/>
            <w:tcMar>
              <w:left w:w="100" w:type="dxa"/>
              <w:right w:w="100" w:type="dxa"/>
            </w:tcMar>
          </w:tcPr>
          <w:p w14:paraId="14A60AB3" w14:textId="77777777" w:rsidR="00A77B3E" w:rsidRDefault="00CB4887">
            <w:pPr>
              <w:rPr>
                <w:color w:val="000000"/>
              </w:rPr>
            </w:pPr>
            <w:r>
              <w:rPr>
                <w:color w:val="000000"/>
              </w:rPr>
              <w:t>2021EE65BVPR001</w:t>
            </w:r>
          </w:p>
        </w:tc>
      </w:tr>
      <w:tr w:rsidR="009C3F87" w14:paraId="364B7781" w14:textId="77777777">
        <w:trPr>
          <w:trHeight w:val="240"/>
        </w:trPr>
        <w:tc>
          <w:tcPr>
            <w:tcW w:w="1667" w:type="pct"/>
            <w:tcMar>
              <w:left w:w="100" w:type="dxa"/>
              <w:right w:w="100" w:type="dxa"/>
            </w:tcMar>
          </w:tcPr>
          <w:p w14:paraId="1B4D29F0" w14:textId="77777777" w:rsidR="00A77B3E" w:rsidRDefault="00CB4887">
            <w:pPr>
              <w:rPr>
                <w:color w:val="000000"/>
              </w:rPr>
            </w:pPr>
            <w:r>
              <w:rPr>
                <w:color w:val="000000"/>
              </w:rPr>
              <w:t>Title in English</w:t>
            </w:r>
          </w:p>
        </w:tc>
        <w:tc>
          <w:tcPr>
            <w:tcW w:w="1667" w:type="pct"/>
            <w:tcMar>
              <w:left w:w="100" w:type="dxa"/>
              <w:right w:w="100" w:type="dxa"/>
            </w:tcMar>
          </w:tcPr>
          <w:p w14:paraId="7A4EA637" w14:textId="77777777" w:rsidR="00A77B3E" w:rsidRDefault="00CB4887">
            <w:pPr>
              <w:rPr>
                <w:color w:val="000000"/>
              </w:rPr>
            </w:pPr>
            <w:r>
              <w:rPr>
                <w:color w:val="000000"/>
              </w:rPr>
              <w:t xml:space="preserve">BMVI </w:t>
            </w:r>
            <w:proofErr w:type="spellStart"/>
            <w:r>
              <w:rPr>
                <w:color w:val="000000"/>
              </w:rPr>
              <w:t>programme</w:t>
            </w:r>
            <w:proofErr w:type="spellEnd"/>
            <w:r>
              <w:rPr>
                <w:color w:val="000000"/>
              </w:rPr>
              <w:t xml:space="preserve"> 2021-2027 for Estonia</w:t>
            </w:r>
          </w:p>
        </w:tc>
      </w:tr>
      <w:tr w:rsidR="009C3F87" w14:paraId="09E8A273" w14:textId="77777777">
        <w:trPr>
          <w:trHeight w:val="240"/>
        </w:trPr>
        <w:tc>
          <w:tcPr>
            <w:tcW w:w="1667" w:type="pct"/>
            <w:tcMar>
              <w:left w:w="100" w:type="dxa"/>
              <w:right w:w="100" w:type="dxa"/>
            </w:tcMar>
          </w:tcPr>
          <w:p w14:paraId="08345C85" w14:textId="77777777" w:rsidR="00A77B3E" w:rsidRDefault="00CB4887">
            <w:pPr>
              <w:rPr>
                <w:color w:val="000000"/>
              </w:rPr>
            </w:pPr>
            <w:r>
              <w:rPr>
                <w:color w:val="000000"/>
              </w:rPr>
              <w:t>Title in national language(s)</w:t>
            </w:r>
          </w:p>
        </w:tc>
        <w:tc>
          <w:tcPr>
            <w:tcW w:w="1667" w:type="pct"/>
            <w:tcMar>
              <w:left w:w="100" w:type="dxa"/>
              <w:right w:w="100" w:type="dxa"/>
            </w:tcMar>
          </w:tcPr>
          <w:p w14:paraId="5BCE06D3" w14:textId="77777777" w:rsidR="00A77B3E" w:rsidRDefault="00CB4887">
            <w:pPr>
              <w:rPr>
                <w:color w:val="000000"/>
              </w:rPr>
            </w:pPr>
            <w:r>
              <w:rPr>
                <w:color w:val="000000"/>
              </w:rPr>
              <w:t xml:space="preserve">ET - </w:t>
            </w:r>
            <w:proofErr w:type="spellStart"/>
            <w:r>
              <w:rPr>
                <w:color w:val="000000"/>
              </w:rPr>
              <w:t>Piirihalduse</w:t>
            </w:r>
            <w:proofErr w:type="spellEnd"/>
            <w:r>
              <w:rPr>
                <w:color w:val="000000"/>
              </w:rPr>
              <w:t xml:space="preserve"> ja </w:t>
            </w:r>
            <w:proofErr w:type="spellStart"/>
            <w:r>
              <w:rPr>
                <w:color w:val="000000"/>
              </w:rPr>
              <w:t>viisapoliitika</w:t>
            </w:r>
            <w:proofErr w:type="spellEnd"/>
            <w:r>
              <w:rPr>
                <w:color w:val="000000"/>
              </w:rPr>
              <w:t xml:space="preserve"> </w:t>
            </w:r>
            <w:proofErr w:type="spellStart"/>
            <w:r>
              <w:rPr>
                <w:color w:val="000000"/>
              </w:rPr>
              <w:t>rahastu</w:t>
            </w:r>
            <w:proofErr w:type="spellEnd"/>
            <w:r>
              <w:rPr>
                <w:color w:val="000000"/>
              </w:rPr>
              <w:t xml:space="preserve"> </w:t>
            </w:r>
            <w:proofErr w:type="spellStart"/>
            <w:r>
              <w:rPr>
                <w:color w:val="000000"/>
              </w:rPr>
              <w:t>rakenduskava</w:t>
            </w:r>
            <w:proofErr w:type="spellEnd"/>
            <w:r>
              <w:rPr>
                <w:color w:val="000000"/>
              </w:rPr>
              <w:t xml:space="preserve"> 2021-2027</w:t>
            </w:r>
          </w:p>
        </w:tc>
      </w:tr>
      <w:tr w:rsidR="009C3F87" w14:paraId="398C011D" w14:textId="77777777">
        <w:trPr>
          <w:trHeight w:val="240"/>
        </w:trPr>
        <w:tc>
          <w:tcPr>
            <w:tcW w:w="1667" w:type="pct"/>
            <w:tcMar>
              <w:left w:w="100" w:type="dxa"/>
              <w:right w:w="100" w:type="dxa"/>
            </w:tcMar>
          </w:tcPr>
          <w:p w14:paraId="3CACC86E" w14:textId="77777777" w:rsidR="00A77B3E" w:rsidRDefault="00CB4887">
            <w:pPr>
              <w:rPr>
                <w:color w:val="000000"/>
              </w:rPr>
            </w:pPr>
            <w:r>
              <w:rPr>
                <w:color w:val="000000"/>
              </w:rPr>
              <w:t>Version</w:t>
            </w:r>
          </w:p>
        </w:tc>
        <w:tc>
          <w:tcPr>
            <w:tcW w:w="1667" w:type="pct"/>
            <w:tcMar>
              <w:left w:w="100" w:type="dxa"/>
              <w:right w:w="100" w:type="dxa"/>
            </w:tcMar>
          </w:tcPr>
          <w:p w14:paraId="4B91F5B5" w14:textId="56675035" w:rsidR="00A77B3E" w:rsidRDefault="004D453A">
            <w:pPr>
              <w:rPr>
                <w:color w:val="000000"/>
              </w:rPr>
            </w:pPr>
            <w:ins w:id="0" w:author="Aivi Kuivonen" w:date="2022-09-09T16:32:00Z">
              <w:r>
                <w:rPr>
                  <w:color w:val="000000"/>
                </w:rPr>
                <w:t>2.0</w:t>
              </w:r>
            </w:ins>
            <w:del w:id="1" w:author="Aivi Kuivonen" w:date="2022-09-09T16:32:00Z">
              <w:r w:rsidR="00CB4887" w:rsidDel="004D453A">
                <w:rPr>
                  <w:color w:val="000000"/>
                </w:rPr>
                <w:delText>1.1</w:delText>
              </w:r>
            </w:del>
          </w:p>
        </w:tc>
      </w:tr>
      <w:tr w:rsidR="009C3F87" w14:paraId="1BE72236" w14:textId="77777777">
        <w:trPr>
          <w:trHeight w:val="240"/>
        </w:trPr>
        <w:tc>
          <w:tcPr>
            <w:tcW w:w="1667" w:type="pct"/>
            <w:tcMar>
              <w:left w:w="100" w:type="dxa"/>
              <w:right w:w="100" w:type="dxa"/>
            </w:tcMar>
          </w:tcPr>
          <w:p w14:paraId="4B137FA4" w14:textId="77777777" w:rsidR="00A77B3E" w:rsidRDefault="00CB4887">
            <w:pPr>
              <w:rPr>
                <w:color w:val="000000"/>
              </w:rPr>
            </w:pPr>
            <w:r>
              <w:rPr>
                <w:color w:val="000000"/>
              </w:rPr>
              <w:t>First year</w:t>
            </w:r>
          </w:p>
        </w:tc>
        <w:tc>
          <w:tcPr>
            <w:tcW w:w="1667" w:type="pct"/>
            <w:tcMar>
              <w:left w:w="100" w:type="dxa"/>
              <w:right w:w="100" w:type="dxa"/>
            </w:tcMar>
          </w:tcPr>
          <w:p w14:paraId="461482B5" w14:textId="77777777" w:rsidR="00A77B3E" w:rsidRDefault="00CB4887">
            <w:pPr>
              <w:rPr>
                <w:color w:val="000000"/>
              </w:rPr>
            </w:pPr>
            <w:r>
              <w:rPr>
                <w:color w:val="000000"/>
              </w:rPr>
              <w:t>2021</w:t>
            </w:r>
          </w:p>
        </w:tc>
      </w:tr>
      <w:tr w:rsidR="009C3F87" w14:paraId="2B1F4E87" w14:textId="77777777">
        <w:trPr>
          <w:trHeight w:val="240"/>
        </w:trPr>
        <w:tc>
          <w:tcPr>
            <w:tcW w:w="1667" w:type="pct"/>
            <w:tcMar>
              <w:left w:w="100" w:type="dxa"/>
              <w:right w:w="100" w:type="dxa"/>
            </w:tcMar>
          </w:tcPr>
          <w:p w14:paraId="0D183DE6" w14:textId="77777777" w:rsidR="00A77B3E" w:rsidRDefault="00CB4887">
            <w:pPr>
              <w:rPr>
                <w:color w:val="000000"/>
              </w:rPr>
            </w:pPr>
            <w:r>
              <w:rPr>
                <w:color w:val="000000"/>
              </w:rPr>
              <w:t>Last year</w:t>
            </w:r>
          </w:p>
        </w:tc>
        <w:tc>
          <w:tcPr>
            <w:tcW w:w="1667" w:type="pct"/>
            <w:tcMar>
              <w:left w:w="100" w:type="dxa"/>
              <w:right w:w="100" w:type="dxa"/>
            </w:tcMar>
          </w:tcPr>
          <w:p w14:paraId="760B5095" w14:textId="77777777" w:rsidR="00A77B3E" w:rsidRDefault="00CB4887">
            <w:pPr>
              <w:rPr>
                <w:color w:val="000000"/>
              </w:rPr>
            </w:pPr>
            <w:r>
              <w:rPr>
                <w:color w:val="000000"/>
              </w:rPr>
              <w:t>2027</w:t>
            </w:r>
          </w:p>
        </w:tc>
      </w:tr>
      <w:tr w:rsidR="009C3F87" w14:paraId="227C6E68" w14:textId="77777777">
        <w:trPr>
          <w:trHeight w:val="240"/>
        </w:trPr>
        <w:tc>
          <w:tcPr>
            <w:tcW w:w="1667" w:type="pct"/>
            <w:tcMar>
              <w:left w:w="100" w:type="dxa"/>
              <w:right w:w="100" w:type="dxa"/>
            </w:tcMar>
          </w:tcPr>
          <w:p w14:paraId="6B14682F" w14:textId="77777777" w:rsidR="00A77B3E" w:rsidRDefault="00CB4887">
            <w:pPr>
              <w:rPr>
                <w:color w:val="000000"/>
              </w:rPr>
            </w:pPr>
            <w:r>
              <w:rPr>
                <w:color w:val="000000"/>
              </w:rPr>
              <w:t>Eligible from</w:t>
            </w:r>
          </w:p>
        </w:tc>
        <w:tc>
          <w:tcPr>
            <w:tcW w:w="1667" w:type="pct"/>
            <w:tcMar>
              <w:left w:w="100" w:type="dxa"/>
              <w:right w:w="100" w:type="dxa"/>
            </w:tcMar>
          </w:tcPr>
          <w:p w14:paraId="08EDB66F" w14:textId="77777777" w:rsidR="00A77B3E" w:rsidRDefault="00CB4887">
            <w:pPr>
              <w:rPr>
                <w:color w:val="000000"/>
              </w:rPr>
            </w:pPr>
            <w:r>
              <w:rPr>
                <w:color w:val="000000"/>
              </w:rPr>
              <w:t>01-Jan-2021</w:t>
            </w:r>
          </w:p>
        </w:tc>
      </w:tr>
      <w:tr w:rsidR="009C3F87" w14:paraId="5D941801" w14:textId="77777777">
        <w:trPr>
          <w:trHeight w:val="240"/>
        </w:trPr>
        <w:tc>
          <w:tcPr>
            <w:tcW w:w="1667" w:type="pct"/>
            <w:tcMar>
              <w:left w:w="100" w:type="dxa"/>
              <w:right w:w="100" w:type="dxa"/>
            </w:tcMar>
          </w:tcPr>
          <w:p w14:paraId="1AA45A75" w14:textId="77777777" w:rsidR="00A77B3E" w:rsidRDefault="00CB4887">
            <w:pPr>
              <w:rPr>
                <w:color w:val="000000"/>
              </w:rPr>
            </w:pPr>
            <w:r>
              <w:rPr>
                <w:color w:val="000000"/>
              </w:rPr>
              <w:t>Eligible until</w:t>
            </w:r>
          </w:p>
        </w:tc>
        <w:tc>
          <w:tcPr>
            <w:tcW w:w="1667" w:type="pct"/>
            <w:tcMar>
              <w:left w:w="100" w:type="dxa"/>
              <w:right w:w="100" w:type="dxa"/>
            </w:tcMar>
          </w:tcPr>
          <w:p w14:paraId="2E2F09B4" w14:textId="77777777" w:rsidR="00A77B3E" w:rsidRDefault="00CB4887">
            <w:pPr>
              <w:rPr>
                <w:color w:val="000000"/>
              </w:rPr>
            </w:pPr>
            <w:r>
              <w:rPr>
                <w:color w:val="000000"/>
              </w:rPr>
              <w:t>31-Dec-2029</w:t>
            </w:r>
          </w:p>
        </w:tc>
      </w:tr>
      <w:tr w:rsidR="009C3F87" w14:paraId="0FBBDC26" w14:textId="77777777">
        <w:trPr>
          <w:trHeight w:val="240"/>
        </w:trPr>
        <w:tc>
          <w:tcPr>
            <w:tcW w:w="1667" w:type="pct"/>
            <w:tcMar>
              <w:left w:w="100" w:type="dxa"/>
              <w:right w:w="100" w:type="dxa"/>
            </w:tcMar>
          </w:tcPr>
          <w:p w14:paraId="1569C17F" w14:textId="77777777" w:rsidR="00A77B3E" w:rsidRDefault="00CB4887">
            <w:pPr>
              <w:rPr>
                <w:color w:val="000000"/>
              </w:rPr>
            </w:pPr>
            <w:r>
              <w:rPr>
                <w:color w:val="000000"/>
              </w:rPr>
              <w:t>Commission decision number</w:t>
            </w:r>
          </w:p>
        </w:tc>
        <w:tc>
          <w:tcPr>
            <w:tcW w:w="1667" w:type="pct"/>
            <w:tcMar>
              <w:left w:w="100" w:type="dxa"/>
              <w:right w:w="100" w:type="dxa"/>
            </w:tcMar>
          </w:tcPr>
          <w:p w14:paraId="1530E487" w14:textId="77777777" w:rsidR="00A77B3E" w:rsidRDefault="00CB4887">
            <w:pPr>
              <w:rPr>
                <w:color w:val="000000"/>
              </w:rPr>
            </w:pPr>
            <w:proofErr w:type="gramStart"/>
            <w:r>
              <w:rPr>
                <w:color w:val="000000"/>
              </w:rPr>
              <w:t>C(</w:t>
            </w:r>
            <w:proofErr w:type="gramEnd"/>
            <w:r>
              <w:rPr>
                <w:color w:val="000000"/>
              </w:rPr>
              <w:t>2022)6298</w:t>
            </w:r>
          </w:p>
        </w:tc>
      </w:tr>
      <w:tr w:rsidR="009C3F87" w14:paraId="4C62158B" w14:textId="77777777">
        <w:trPr>
          <w:trHeight w:val="240"/>
        </w:trPr>
        <w:tc>
          <w:tcPr>
            <w:tcW w:w="1667" w:type="pct"/>
            <w:tcMar>
              <w:left w:w="100" w:type="dxa"/>
              <w:right w:w="100" w:type="dxa"/>
            </w:tcMar>
          </w:tcPr>
          <w:p w14:paraId="34F94DC3" w14:textId="77777777" w:rsidR="00A77B3E" w:rsidRDefault="00CB4887">
            <w:pPr>
              <w:rPr>
                <w:color w:val="000000"/>
              </w:rPr>
            </w:pPr>
            <w:r>
              <w:rPr>
                <w:color w:val="000000"/>
              </w:rPr>
              <w:t>Commission decision date</w:t>
            </w:r>
          </w:p>
        </w:tc>
        <w:tc>
          <w:tcPr>
            <w:tcW w:w="1667" w:type="pct"/>
            <w:tcMar>
              <w:left w:w="100" w:type="dxa"/>
              <w:right w:w="100" w:type="dxa"/>
            </w:tcMar>
          </w:tcPr>
          <w:p w14:paraId="5B28EEE8" w14:textId="77777777" w:rsidR="00A77B3E" w:rsidRDefault="00CB4887">
            <w:pPr>
              <w:rPr>
                <w:color w:val="000000"/>
              </w:rPr>
            </w:pPr>
            <w:r>
              <w:rPr>
                <w:color w:val="000000"/>
              </w:rPr>
              <w:t>04-Sep-2022</w:t>
            </w:r>
          </w:p>
        </w:tc>
      </w:tr>
      <w:tr w:rsidR="009C3F87" w14:paraId="3C06CC0F" w14:textId="77777777">
        <w:trPr>
          <w:trHeight w:val="240"/>
        </w:trPr>
        <w:tc>
          <w:tcPr>
            <w:tcW w:w="1667" w:type="pct"/>
            <w:tcMar>
              <w:left w:w="100" w:type="dxa"/>
              <w:right w:w="100" w:type="dxa"/>
            </w:tcMar>
          </w:tcPr>
          <w:p w14:paraId="69E15879" w14:textId="77777777" w:rsidR="00A77B3E" w:rsidRDefault="00CB4887">
            <w:pPr>
              <w:rPr>
                <w:color w:val="000000"/>
              </w:rPr>
            </w:pPr>
            <w:r>
              <w:rPr>
                <w:color w:val="000000"/>
              </w:rPr>
              <w:t>Member State amending decision number</w:t>
            </w:r>
          </w:p>
        </w:tc>
        <w:tc>
          <w:tcPr>
            <w:tcW w:w="1667" w:type="pct"/>
            <w:tcMar>
              <w:left w:w="100" w:type="dxa"/>
              <w:right w:w="100" w:type="dxa"/>
            </w:tcMar>
          </w:tcPr>
          <w:p w14:paraId="050C1824" w14:textId="77777777" w:rsidR="00A77B3E" w:rsidRDefault="00A77B3E">
            <w:pPr>
              <w:rPr>
                <w:color w:val="000000"/>
              </w:rPr>
            </w:pPr>
          </w:p>
        </w:tc>
      </w:tr>
      <w:tr w:rsidR="009C3F87" w14:paraId="1C657249" w14:textId="77777777">
        <w:trPr>
          <w:trHeight w:val="240"/>
        </w:trPr>
        <w:tc>
          <w:tcPr>
            <w:tcW w:w="1667" w:type="pct"/>
            <w:tcMar>
              <w:left w:w="100" w:type="dxa"/>
              <w:right w:w="100" w:type="dxa"/>
            </w:tcMar>
          </w:tcPr>
          <w:p w14:paraId="6BCF3104" w14:textId="77777777" w:rsidR="00A77B3E" w:rsidRDefault="00CB4887">
            <w:pPr>
              <w:rPr>
                <w:color w:val="000000"/>
              </w:rPr>
            </w:pPr>
            <w:r>
              <w:rPr>
                <w:color w:val="000000"/>
              </w:rPr>
              <w:t>Member State amending decision entry into force date</w:t>
            </w:r>
          </w:p>
        </w:tc>
        <w:tc>
          <w:tcPr>
            <w:tcW w:w="1667" w:type="pct"/>
            <w:tcMar>
              <w:left w:w="100" w:type="dxa"/>
              <w:right w:w="100" w:type="dxa"/>
            </w:tcMar>
          </w:tcPr>
          <w:p w14:paraId="069850EE" w14:textId="77777777" w:rsidR="00A77B3E" w:rsidRDefault="00A77B3E">
            <w:pPr>
              <w:rPr>
                <w:color w:val="000000"/>
              </w:rPr>
            </w:pPr>
          </w:p>
        </w:tc>
      </w:tr>
      <w:tr w:rsidR="009C3F87" w14:paraId="3E260D20" w14:textId="77777777">
        <w:trPr>
          <w:trHeight w:val="240"/>
        </w:trPr>
        <w:tc>
          <w:tcPr>
            <w:tcW w:w="1667" w:type="pct"/>
            <w:tcMar>
              <w:left w:w="100" w:type="dxa"/>
              <w:right w:w="100" w:type="dxa"/>
            </w:tcMar>
          </w:tcPr>
          <w:p w14:paraId="7ADE1A5B" w14:textId="77777777" w:rsidR="00A77B3E" w:rsidRDefault="00CB4887">
            <w:pPr>
              <w:rPr>
                <w:color w:val="000000"/>
              </w:rPr>
            </w:pPr>
            <w:r>
              <w:rPr>
                <w:color w:val="000000"/>
              </w:rPr>
              <w:t>Non substantial transfer (Article 24(5) CPR)</w:t>
            </w:r>
          </w:p>
        </w:tc>
        <w:tc>
          <w:tcPr>
            <w:tcW w:w="1667" w:type="pct"/>
            <w:tcMar>
              <w:left w:w="100" w:type="dxa"/>
              <w:right w:w="100" w:type="dxa"/>
            </w:tcMar>
          </w:tcPr>
          <w:p w14:paraId="35A60BF9" w14:textId="208C4B1E" w:rsidR="00A77B3E" w:rsidRDefault="00323E3A">
            <w:pPr>
              <w:rPr>
                <w:color w:val="000000"/>
              </w:rPr>
            </w:pPr>
            <w:ins w:id="2" w:author="Aivi Kuivonen" w:date="2023-06-26T13:32:00Z">
              <w:r>
                <w:rPr>
                  <w:color w:val="000000"/>
                </w:rPr>
                <w:t>Yes</w:t>
              </w:r>
            </w:ins>
          </w:p>
        </w:tc>
      </w:tr>
    </w:tbl>
    <w:p w14:paraId="54D24AE8" w14:textId="77777777" w:rsidR="00A77B3E" w:rsidRDefault="00CB4887">
      <w:pPr>
        <w:jc w:val="center"/>
        <w:rPr>
          <w:b/>
          <w:color w:val="000000"/>
        </w:rPr>
      </w:pPr>
      <w:r>
        <w:rPr>
          <w:color w:val="000000"/>
        </w:rPr>
        <w:br w:type="page"/>
      </w:r>
      <w:r>
        <w:rPr>
          <w:b/>
          <w:color w:val="000000"/>
        </w:rPr>
        <w:lastRenderedPageBreak/>
        <w:t>Table of Contents</w:t>
      </w:r>
    </w:p>
    <w:p w14:paraId="22908EA9" w14:textId="77777777" w:rsidR="00A77B3E" w:rsidRDefault="00A77B3E">
      <w:pPr>
        <w:jc w:val="center"/>
        <w:rPr>
          <w:color w:val="000000"/>
        </w:rPr>
      </w:pPr>
    </w:p>
    <w:p w14:paraId="1EBD9DD9" w14:textId="77777777" w:rsidR="009C3F87" w:rsidRDefault="00CB4887">
      <w:pPr>
        <w:pStyle w:val="TOC1"/>
        <w:tabs>
          <w:tab w:val="right" w:leader="dot" w:pos="10240"/>
        </w:tabs>
        <w:rPr>
          <w:rFonts w:ascii="Calibri" w:hAnsi="Calibri"/>
          <w:sz w:val="22"/>
        </w:rPr>
      </w:pPr>
      <w:r>
        <w:rPr>
          <w:color w:val="000000"/>
        </w:rPr>
        <w:fldChar w:fldCharType="begin"/>
      </w:r>
      <w:r w:rsidR="00A77B3E">
        <w:rPr>
          <w:color w:val="000000"/>
        </w:rPr>
        <w:instrText>TOC \o "1-9" \z \u \h</w:instrText>
      </w:r>
      <w:r>
        <w:rPr>
          <w:color w:val="000000"/>
        </w:rPr>
        <w:fldChar w:fldCharType="separate"/>
      </w:r>
      <w:hyperlink w:anchor="_Toc256000048" w:history="1">
        <w:r w:rsidR="00A77B3E">
          <w:rPr>
            <w:rStyle w:val="Hyperlink"/>
          </w:rPr>
          <w:t>1. Programme strategy: main challenges and policy responses</w:t>
        </w:r>
        <w:r>
          <w:tab/>
        </w:r>
        <w:r>
          <w:fldChar w:fldCharType="begin"/>
        </w:r>
        <w:r>
          <w:instrText xml:space="preserve"> PAGEREF _Toc256000048 \h </w:instrText>
        </w:r>
        <w:r>
          <w:fldChar w:fldCharType="separate"/>
        </w:r>
        <w:r>
          <w:t>4</w:t>
        </w:r>
        <w:r>
          <w:fldChar w:fldCharType="end"/>
        </w:r>
      </w:hyperlink>
    </w:p>
    <w:p w14:paraId="6B5D4700" w14:textId="77777777" w:rsidR="009C3F87" w:rsidRDefault="005346CE">
      <w:pPr>
        <w:pStyle w:val="TOC1"/>
        <w:tabs>
          <w:tab w:val="right" w:leader="dot" w:pos="10240"/>
        </w:tabs>
        <w:rPr>
          <w:rFonts w:ascii="Calibri" w:hAnsi="Calibri"/>
          <w:sz w:val="22"/>
        </w:rPr>
      </w:pPr>
      <w:hyperlink w:anchor="_Toc256000049" w:history="1">
        <w:r w:rsidR="00A77B3E">
          <w:rPr>
            <w:rStyle w:val="Hyperlink"/>
          </w:rPr>
          <w:t>2. Specific Objectives &amp; Technical Assistance</w:t>
        </w:r>
        <w:r w:rsidR="00CB4887">
          <w:tab/>
        </w:r>
        <w:r w:rsidR="00CB4887">
          <w:fldChar w:fldCharType="begin"/>
        </w:r>
        <w:r w:rsidR="00CB4887">
          <w:instrText xml:space="preserve"> PAGEREF _Toc256000049 \h </w:instrText>
        </w:r>
        <w:r w:rsidR="00CB4887">
          <w:fldChar w:fldCharType="separate"/>
        </w:r>
        <w:r w:rsidR="00CB4887">
          <w:t>8</w:t>
        </w:r>
        <w:r w:rsidR="00CB4887">
          <w:fldChar w:fldCharType="end"/>
        </w:r>
      </w:hyperlink>
    </w:p>
    <w:p w14:paraId="7479BB8A" w14:textId="77777777" w:rsidR="009C3F87" w:rsidRDefault="005346CE">
      <w:pPr>
        <w:pStyle w:val="TOC2"/>
        <w:tabs>
          <w:tab w:val="right" w:leader="dot" w:pos="10240"/>
        </w:tabs>
        <w:rPr>
          <w:rFonts w:ascii="Calibri" w:hAnsi="Calibri"/>
          <w:sz w:val="22"/>
        </w:rPr>
      </w:pPr>
      <w:hyperlink w:anchor="_Toc256000050" w:history="1">
        <w:r w:rsidR="00A77B3E">
          <w:rPr>
            <w:rStyle w:val="Hyperlink"/>
          </w:rPr>
          <w:t>2.1. Specific objective: 1. European integrated border management</w:t>
        </w:r>
        <w:r w:rsidR="00CB4887">
          <w:tab/>
        </w:r>
        <w:r w:rsidR="00CB4887">
          <w:fldChar w:fldCharType="begin"/>
        </w:r>
        <w:r w:rsidR="00CB4887">
          <w:instrText xml:space="preserve"> PAGEREF _Toc256000050 \h </w:instrText>
        </w:r>
        <w:r w:rsidR="00CB4887">
          <w:fldChar w:fldCharType="separate"/>
        </w:r>
        <w:r w:rsidR="00CB4887">
          <w:t>9</w:t>
        </w:r>
        <w:r w:rsidR="00CB4887">
          <w:fldChar w:fldCharType="end"/>
        </w:r>
      </w:hyperlink>
    </w:p>
    <w:p w14:paraId="7D1C96BD" w14:textId="77777777" w:rsidR="009C3F87" w:rsidRDefault="005346CE">
      <w:pPr>
        <w:pStyle w:val="TOC3"/>
        <w:tabs>
          <w:tab w:val="right" w:leader="dot" w:pos="10240"/>
        </w:tabs>
        <w:rPr>
          <w:rFonts w:ascii="Calibri" w:hAnsi="Calibri"/>
          <w:sz w:val="22"/>
        </w:rPr>
      </w:pPr>
      <w:hyperlink w:anchor="_Toc256000051" w:history="1">
        <w:r w:rsidR="00A77B3E">
          <w:rPr>
            <w:rStyle w:val="Hyperlink"/>
          </w:rPr>
          <w:t>2.1.1. Description of the specific objective</w:t>
        </w:r>
        <w:r w:rsidR="00CB4887">
          <w:tab/>
        </w:r>
        <w:r w:rsidR="00CB4887">
          <w:fldChar w:fldCharType="begin"/>
        </w:r>
        <w:r w:rsidR="00CB4887">
          <w:instrText xml:space="preserve"> PAGEREF _Toc256000051 \h </w:instrText>
        </w:r>
        <w:r w:rsidR="00CB4887">
          <w:fldChar w:fldCharType="separate"/>
        </w:r>
        <w:r w:rsidR="00CB4887">
          <w:t>9</w:t>
        </w:r>
        <w:r w:rsidR="00CB4887">
          <w:fldChar w:fldCharType="end"/>
        </w:r>
      </w:hyperlink>
    </w:p>
    <w:p w14:paraId="4CCFC95F" w14:textId="77777777" w:rsidR="009C3F87" w:rsidRDefault="005346CE">
      <w:pPr>
        <w:pStyle w:val="TOC3"/>
        <w:tabs>
          <w:tab w:val="right" w:leader="dot" w:pos="10240"/>
        </w:tabs>
        <w:rPr>
          <w:rFonts w:ascii="Calibri" w:hAnsi="Calibri"/>
          <w:sz w:val="22"/>
        </w:rPr>
      </w:pPr>
      <w:hyperlink w:anchor="_Toc256000052" w:history="1">
        <w:r w:rsidR="00A77B3E">
          <w:rPr>
            <w:rStyle w:val="Hyperlink"/>
          </w:rPr>
          <w:t>2.1.2. Indicators</w:t>
        </w:r>
        <w:r w:rsidR="00CB4887">
          <w:tab/>
        </w:r>
        <w:r w:rsidR="00CB4887">
          <w:fldChar w:fldCharType="begin"/>
        </w:r>
        <w:r w:rsidR="00CB4887">
          <w:instrText xml:space="preserve"> PAGEREF _Toc256000052 \h </w:instrText>
        </w:r>
        <w:r w:rsidR="00CB4887">
          <w:fldChar w:fldCharType="separate"/>
        </w:r>
        <w:r w:rsidR="00CB4887">
          <w:t>13</w:t>
        </w:r>
        <w:r w:rsidR="00CB4887">
          <w:fldChar w:fldCharType="end"/>
        </w:r>
      </w:hyperlink>
    </w:p>
    <w:p w14:paraId="5A6D0CF7" w14:textId="77777777" w:rsidR="009C3F87" w:rsidRDefault="005346CE">
      <w:pPr>
        <w:pStyle w:val="TOC4"/>
        <w:tabs>
          <w:tab w:val="right" w:leader="dot" w:pos="10240"/>
        </w:tabs>
        <w:rPr>
          <w:rFonts w:ascii="Calibri" w:hAnsi="Calibri"/>
          <w:sz w:val="22"/>
        </w:rPr>
      </w:pPr>
      <w:hyperlink w:anchor="_Toc256000053" w:history="1">
        <w:r w:rsidR="00A77B3E">
          <w:rPr>
            <w:rStyle w:val="Hyperlink"/>
          </w:rPr>
          <w:t>Table 1: Output indicators</w:t>
        </w:r>
        <w:r w:rsidR="00CB4887">
          <w:tab/>
        </w:r>
        <w:r w:rsidR="00CB4887">
          <w:fldChar w:fldCharType="begin"/>
        </w:r>
        <w:r w:rsidR="00CB4887">
          <w:instrText xml:space="preserve"> PAGEREF _Toc256000053 \h </w:instrText>
        </w:r>
        <w:r w:rsidR="00CB4887">
          <w:fldChar w:fldCharType="separate"/>
        </w:r>
        <w:r w:rsidR="00CB4887">
          <w:t>13</w:t>
        </w:r>
        <w:r w:rsidR="00CB4887">
          <w:fldChar w:fldCharType="end"/>
        </w:r>
      </w:hyperlink>
    </w:p>
    <w:p w14:paraId="24973633" w14:textId="77777777" w:rsidR="009C3F87" w:rsidRDefault="005346CE">
      <w:pPr>
        <w:pStyle w:val="TOC4"/>
        <w:tabs>
          <w:tab w:val="right" w:leader="dot" w:pos="10240"/>
        </w:tabs>
        <w:rPr>
          <w:rFonts w:ascii="Calibri" w:hAnsi="Calibri"/>
          <w:sz w:val="22"/>
        </w:rPr>
      </w:pPr>
      <w:hyperlink w:anchor="_Toc256000054" w:history="1">
        <w:r w:rsidR="00A77B3E">
          <w:rPr>
            <w:rStyle w:val="Hyperlink"/>
          </w:rPr>
          <w:t>Table 2: Result indicators</w:t>
        </w:r>
        <w:r w:rsidR="00CB4887">
          <w:tab/>
        </w:r>
        <w:r w:rsidR="00CB4887">
          <w:fldChar w:fldCharType="begin"/>
        </w:r>
        <w:r w:rsidR="00CB4887">
          <w:instrText xml:space="preserve"> PAGEREF _Toc256000054 \h </w:instrText>
        </w:r>
        <w:r w:rsidR="00CB4887">
          <w:fldChar w:fldCharType="separate"/>
        </w:r>
        <w:r w:rsidR="00CB4887">
          <w:t>14</w:t>
        </w:r>
        <w:r w:rsidR="00CB4887">
          <w:fldChar w:fldCharType="end"/>
        </w:r>
      </w:hyperlink>
    </w:p>
    <w:p w14:paraId="58070D88" w14:textId="77777777" w:rsidR="009C3F87" w:rsidRDefault="005346CE">
      <w:pPr>
        <w:pStyle w:val="TOC3"/>
        <w:tabs>
          <w:tab w:val="right" w:leader="dot" w:pos="10240"/>
        </w:tabs>
        <w:rPr>
          <w:rFonts w:ascii="Calibri" w:hAnsi="Calibri"/>
          <w:sz w:val="22"/>
        </w:rPr>
      </w:pPr>
      <w:hyperlink w:anchor="_Toc256000055" w:history="1">
        <w:r w:rsidR="00A77B3E">
          <w:rPr>
            <w:rStyle w:val="Hyperlink"/>
          </w:rPr>
          <w:t>2.1.3. Indicative breakdown of the programme resources (EU) by type of intervention</w:t>
        </w:r>
        <w:r w:rsidR="00CB4887">
          <w:tab/>
        </w:r>
        <w:r w:rsidR="00CB4887">
          <w:fldChar w:fldCharType="begin"/>
        </w:r>
        <w:r w:rsidR="00CB4887">
          <w:instrText xml:space="preserve"> PAGEREF _Toc256000055 \h </w:instrText>
        </w:r>
        <w:r w:rsidR="00CB4887">
          <w:fldChar w:fldCharType="separate"/>
        </w:r>
        <w:r w:rsidR="00CB4887">
          <w:t>16</w:t>
        </w:r>
        <w:r w:rsidR="00CB4887">
          <w:fldChar w:fldCharType="end"/>
        </w:r>
      </w:hyperlink>
    </w:p>
    <w:p w14:paraId="219EED6E" w14:textId="77777777" w:rsidR="009C3F87" w:rsidRDefault="005346CE">
      <w:pPr>
        <w:pStyle w:val="TOC4"/>
        <w:tabs>
          <w:tab w:val="right" w:leader="dot" w:pos="10240"/>
        </w:tabs>
        <w:rPr>
          <w:rFonts w:ascii="Calibri" w:hAnsi="Calibri"/>
          <w:sz w:val="22"/>
        </w:rPr>
      </w:pPr>
      <w:hyperlink w:anchor="_Toc256000056" w:history="1">
        <w:r w:rsidR="00A77B3E">
          <w:rPr>
            <w:rStyle w:val="Hyperlink"/>
          </w:rPr>
          <w:t>Table 3: Indicative breakdown</w:t>
        </w:r>
        <w:r w:rsidR="00CB4887">
          <w:tab/>
        </w:r>
        <w:r w:rsidR="00CB4887">
          <w:fldChar w:fldCharType="begin"/>
        </w:r>
        <w:r w:rsidR="00CB4887">
          <w:instrText xml:space="preserve"> PAGEREF _Toc256000056 \h </w:instrText>
        </w:r>
        <w:r w:rsidR="00CB4887">
          <w:fldChar w:fldCharType="separate"/>
        </w:r>
        <w:r w:rsidR="00CB4887">
          <w:t>16</w:t>
        </w:r>
        <w:r w:rsidR="00CB4887">
          <w:fldChar w:fldCharType="end"/>
        </w:r>
      </w:hyperlink>
    </w:p>
    <w:p w14:paraId="69075253" w14:textId="77777777" w:rsidR="009C3F87" w:rsidRDefault="005346CE">
      <w:pPr>
        <w:pStyle w:val="TOC2"/>
        <w:tabs>
          <w:tab w:val="right" w:leader="dot" w:pos="10240"/>
        </w:tabs>
        <w:rPr>
          <w:rFonts w:ascii="Calibri" w:hAnsi="Calibri"/>
          <w:sz w:val="22"/>
        </w:rPr>
      </w:pPr>
      <w:hyperlink w:anchor="_Toc256000057" w:history="1">
        <w:r w:rsidR="00A77B3E">
          <w:rPr>
            <w:rStyle w:val="Hyperlink"/>
          </w:rPr>
          <w:t>2.1. Specific objective: 2. Common visa policy</w:t>
        </w:r>
        <w:r w:rsidR="00CB4887">
          <w:tab/>
        </w:r>
        <w:r w:rsidR="00CB4887">
          <w:fldChar w:fldCharType="begin"/>
        </w:r>
        <w:r w:rsidR="00CB4887">
          <w:instrText xml:space="preserve"> PAGEREF _Toc256000057 \h </w:instrText>
        </w:r>
        <w:r w:rsidR="00CB4887">
          <w:fldChar w:fldCharType="separate"/>
        </w:r>
        <w:r w:rsidR="00CB4887">
          <w:t>18</w:t>
        </w:r>
        <w:r w:rsidR="00CB4887">
          <w:fldChar w:fldCharType="end"/>
        </w:r>
      </w:hyperlink>
    </w:p>
    <w:p w14:paraId="58EE314A" w14:textId="77777777" w:rsidR="009C3F87" w:rsidRDefault="005346CE">
      <w:pPr>
        <w:pStyle w:val="TOC3"/>
        <w:tabs>
          <w:tab w:val="right" w:leader="dot" w:pos="10240"/>
        </w:tabs>
        <w:rPr>
          <w:rFonts w:ascii="Calibri" w:hAnsi="Calibri"/>
          <w:sz w:val="22"/>
        </w:rPr>
      </w:pPr>
      <w:hyperlink w:anchor="_Toc256000058" w:history="1">
        <w:r w:rsidR="00A77B3E">
          <w:rPr>
            <w:rStyle w:val="Hyperlink"/>
          </w:rPr>
          <w:t>2.1.1. Description of the specific objective</w:t>
        </w:r>
        <w:r w:rsidR="00CB4887">
          <w:tab/>
        </w:r>
        <w:r w:rsidR="00CB4887">
          <w:fldChar w:fldCharType="begin"/>
        </w:r>
        <w:r w:rsidR="00CB4887">
          <w:instrText xml:space="preserve"> PAGEREF _Toc256000058 \h </w:instrText>
        </w:r>
        <w:r w:rsidR="00CB4887">
          <w:fldChar w:fldCharType="separate"/>
        </w:r>
        <w:r w:rsidR="00CB4887">
          <w:t>18</w:t>
        </w:r>
        <w:r w:rsidR="00CB4887">
          <w:fldChar w:fldCharType="end"/>
        </w:r>
      </w:hyperlink>
    </w:p>
    <w:p w14:paraId="44E5B661" w14:textId="77777777" w:rsidR="009C3F87" w:rsidRDefault="005346CE">
      <w:pPr>
        <w:pStyle w:val="TOC3"/>
        <w:tabs>
          <w:tab w:val="right" w:leader="dot" w:pos="10240"/>
        </w:tabs>
        <w:rPr>
          <w:rFonts w:ascii="Calibri" w:hAnsi="Calibri"/>
          <w:sz w:val="22"/>
        </w:rPr>
      </w:pPr>
      <w:hyperlink w:anchor="_Toc256000059" w:history="1">
        <w:r w:rsidR="00A77B3E">
          <w:rPr>
            <w:rStyle w:val="Hyperlink"/>
          </w:rPr>
          <w:t>2.1.2. Indicators</w:t>
        </w:r>
        <w:r w:rsidR="00CB4887">
          <w:tab/>
        </w:r>
        <w:r w:rsidR="00CB4887">
          <w:fldChar w:fldCharType="begin"/>
        </w:r>
        <w:r w:rsidR="00CB4887">
          <w:instrText xml:space="preserve"> PAGEREF _Toc256000059 \h </w:instrText>
        </w:r>
        <w:r w:rsidR="00CB4887">
          <w:fldChar w:fldCharType="separate"/>
        </w:r>
        <w:r w:rsidR="00CB4887">
          <w:t>21</w:t>
        </w:r>
        <w:r w:rsidR="00CB4887">
          <w:fldChar w:fldCharType="end"/>
        </w:r>
      </w:hyperlink>
    </w:p>
    <w:p w14:paraId="3B92808E" w14:textId="77777777" w:rsidR="009C3F87" w:rsidRDefault="005346CE">
      <w:pPr>
        <w:pStyle w:val="TOC4"/>
        <w:tabs>
          <w:tab w:val="right" w:leader="dot" w:pos="10240"/>
        </w:tabs>
        <w:rPr>
          <w:rFonts w:ascii="Calibri" w:hAnsi="Calibri"/>
          <w:sz w:val="22"/>
        </w:rPr>
      </w:pPr>
      <w:hyperlink w:anchor="_Toc256000060" w:history="1">
        <w:r w:rsidR="00A77B3E">
          <w:rPr>
            <w:rStyle w:val="Hyperlink"/>
          </w:rPr>
          <w:t>Table 1: Output indicators</w:t>
        </w:r>
        <w:r w:rsidR="00CB4887">
          <w:tab/>
        </w:r>
        <w:r w:rsidR="00CB4887">
          <w:fldChar w:fldCharType="begin"/>
        </w:r>
        <w:r w:rsidR="00CB4887">
          <w:instrText xml:space="preserve"> PAGEREF _Toc256000060 \h </w:instrText>
        </w:r>
        <w:r w:rsidR="00CB4887">
          <w:fldChar w:fldCharType="separate"/>
        </w:r>
        <w:r w:rsidR="00CB4887">
          <w:t>21</w:t>
        </w:r>
        <w:r w:rsidR="00CB4887">
          <w:fldChar w:fldCharType="end"/>
        </w:r>
      </w:hyperlink>
    </w:p>
    <w:p w14:paraId="7E5A8ED7" w14:textId="77777777" w:rsidR="009C3F87" w:rsidRDefault="005346CE">
      <w:pPr>
        <w:pStyle w:val="TOC4"/>
        <w:tabs>
          <w:tab w:val="right" w:leader="dot" w:pos="10240"/>
        </w:tabs>
        <w:rPr>
          <w:rFonts w:ascii="Calibri" w:hAnsi="Calibri"/>
          <w:sz w:val="22"/>
        </w:rPr>
      </w:pPr>
      <w:hyperlink w:anchor="_Toc256000061" w:history="1">
        <w:r w:rsidR="00A77B3E">
          <w:rPr>
            <w:rStyle w:val="Hyperlink"/>
          </w:rPr>
          <w:t>Table 2: Result indicators</w:t>
        </w:r>
        <w:r w:rsidR="00CB4887">
          <w:tab/>
        </w:r>
        <w:r w:rsidR="00CB4887">
          <w:fldChar w:fldCharType="begin"/>
        </w:r>
        <w:r w:rsidR="00CB4887">
          <w:instrText xml:space="preserve"> PAGEREF _Toc256000061 \h </w:instrText>
        </w:r>
        <w:r w:rsidR="00CB4887">
          <w:fldChar w:fldCharType="separate"/>
        </w:r>
        <w:r w:rsidR="00CB4887">
          <w:t>22</w:t>
        </w:r>
        <w:r w:rsidR="00CB4887">
          <w:fldChar w:fldCharType="end"/>
        </w:r>
      </w:hyperlink>
    </w:p>
    <w:p w14:paraId="7326C457" w14:textId="77777777" w:rsidR="009C3F87" w:rsidRDefault="005346CE">
      <w:pPr>
        <w:pStyle w:val="TOC3"/>
        <w:tabs>
          <w:tab w:val="right" w:leader="dot" w:pos="10240"/>
        </w:tabs>
        <w:rPr>
          <w:rFonts w:ascii="Calibri" w:hAnsi="Calibri"/>
          <w:sz w:val="22"/>
        </w:rPr>
      </w:pPr>
      <w:hyperlink w:anchor="_Toc256000062" w:history="1">
        <w:r w:rsidR="00A77B3E">
          <w:rPr>
            <w:rStyle w:val="Hyperlink"/>
          </w:rPr>
          <w:t>2.1.3. Indicative breakdown of the programme resources (EU) by type of intervention</w:t>
        </w:r>
        <w:r w:rsidR="00CB4887">
          <w:tab/>
        </w:r>
        <w:r w:rsidR="00CB4887">
          <w:fldChar w:fldCharType="begin"/>
        </w:r>
        <w:r w:rsidR="00CB4887">
          <w:instrText xml:space="preserve"> PAGEREF _Toc256000062 \h </w:instrText>
        </w:r>
        <w:r w:rsidR="00CB4887">
          <w:fldChar w:fldCharType="separate"/>
        </w:r>
        <w:r w:rsidR="00CB4887">
          <w:t>23</w:t>
        </w:r>
        <w:r w:rsidR="00CB4887">
          <w:fldChar w:fldCharType="end"/>
        </w:r>
      </w:hyperlink>
    </w:p>
    <w:p w14:paraId="31472FB9" w14:textId="77777777" w:rsidR="009C3F87" w:rsidRDefault="005346CE">
      <w:pPr>
        <w:pStyle w:val="TOC4"/>
        <w:tabs>
          <w:tab w:val="right" w:leader="dot" w:pos="10240"/>
        </w:tabs>
        <w:rPr>
          <w:rFonts w:ascii="Calibri" w:hAnsi="Calibri"/>
          <w:sz w:val="22"/>
        </w:rPr>
      </w:pPr>
      <w:hyperlink w:anchor="_Toc256000063" w:history="1">
        <w:r w:rsidR="00A77B3E">
          <w:rPr>
            <w:rStyle w:val="Hyperlink"/>
          </w:rPr>
          <w:t>Table 3: Indicative breakdown</w:t>
        </w:r>
        <w:r w:rsidR="00CB4887">
          <w:tab/>
        </w:r>
        <w:r w:rsidR="00CB4887">
          <w:fldChar w:fldCharType="begin"/>
        </w:r>
        <w:r w:rsidR="00CB4887">
          <w:instrText xml:space="preserve"> PAGEREF _Toc256000063 \h </w:instrText>
        </w:r>
        <w:r w:rsidR="00CB4887">
          <w:fldChar w:fldCharType="separate"/>
        </w:r>
        <w:r w:rsidR="00CB4887">
          <w:t>23</w:t>
        </w:r>
        <w:r w:rsidR="00CB4887">
          <w:fldChar w:fldCharType="end"/>
        </w:r>
      </w:hyperlink>
    </w:p>
    <w:p w14:paraId="12FE9843" w14:textId="77777777" w:rsidR="009C3F87" w:rsidRDefault="005346CE">
      <w:pPr>
        <w:pStyle w:val="TOC2"/>
        <w:tabs>
          <w:tab w:val="right" w:leader="dot" w:pos="10240"/>
        </w:tabs>
        <w:rPr>
          <w:rFonts w:ascii="Calibri" w:hAnsi="Calibri"/>
          <w:sz w:val="22"/>
        </w:rPr>
      </w:pPr>
      <w:hyperlink w:anchor="_Toc256000064" w:history="1">
        <w:r w:rsidR="00A77B3E">
          <w:rPr>
            <w:rStyle w:val="Hyperlink"/>
          </w:rPr>
          <w:t>2.2. Technical assistance: TA.36(5). Technical assistance - flat rate (Art. 36(5) CPR)</w:t>
        </w:r>
        <w:r w:rsidR="00CB4887">
          <w:tab/>
        </w:r>
        <w:r w:rsidR="00CB4887">
          <w:fldChar w:fldCharType="begin"/>
        </w:r>
        <w:r w:rsidR="00CB4887">
          <w:instrText xml:space="preserve"> PAGEREF _Toc256000064 \h </w:instrText>
        </w:r>
        <w:r w:rsidR="00CB4887">
          <w:fldChar w:fldCharType="separate"/>
        </w:r>
        <w:r w:rsidR="00CB4887">
          <w:t>24</w:t>
        </w:r>
        <w:r w:rsidR="00CB4887">
          <w:fldChar w:fldCharType="end"/>
        </w:r>
      </w:hyperlink>
    </w:p>
    <w:p w14:paraId="4C2403D4" w14:textId="77777777" w:rsidR="009C3F87" w:rsidRDefault="005346CE">
      <w:pPr>
        <w:pStyle w:val="TOC3"/>
        <w:tabs>
          <w:tab w:val="right" w:leader="dot" w:pos="10240"/>
        </w:tabs>
        <w:rPr>
          <w:rFonts w:ascii="Calibri" w:hAnsi="Calibri"/>
          <w:sz w:val="22"/>
        </w:rPr>
      </w:pPr>
      <w:hyperlink w:anchor="_Toc256000065" w:history="1">
        <w:r w:rsidR="00A77B3E">
          <w:rPr>
            <w:rStyle w:val="Hyperlink"/>
          </w:rPr>
          <w:t>2.2.1. Description</w:t>
        </w:r>
        <w:r w:rsidR="00CB4887">
          <w:tab/>
        </w:r>
        <w:r w:rsidR="00CB4887">
          <w:fldChar w:fldCharType="begin"/>
        </w:r>
        <w:r w:rsidR="00CB4887">
          <w:instrText xml:space="preserve"> PAGEREF _Toc256000065 \h </w:instrText>
        </w:r>
        <w:r w:rsidR="00CB4887">
          <w:fldChar w:fldCharType="separate"/>
        </w:r>
        <w:r w:rsidR="00CB4887">
          <w:t>24</w:t>
        </w:r>
        <w:r w:rsidR="00CB4887">
          <w:fldChar w:fldCharType="end"/>
        </w:r>
      </w:hyperlink>
    </w:p>
    <w:p w14:paraId="1CB3AC6B" w14:textId="77777777" w:rsidR="009C3F87" w:rsidRDefault="005346CE">
      <w:pPr>
        <w:pStyle w:val="TOC3"/>
        <w:tabs>
          <w:tab w:val="right" w:leader="dot" w:pos="10240"/>
        </w:tabs>
        <w:rPr>
          <w:rFonts w:ascii="Calibri" w:hAnsi="Calibri"/>
          <w:sz w:val="22"/>
        </w:rPr>
      </w:pPr>
      <w:hyperlink w:anchor="_Toc256000066" w:history="1">
        <w:r w:rsidR="00A77B3E">
          <w:rPr>
            <w:rStyle w:val="Hyperlink"/>
          </w:rPr>
          <w:t>2.2.2. Indicative breakdown of technical assistance pursuant to Article 37 CPR</w:t>
        </w:r>
        <w:r w:rsidR="00CB4887">
          <w:tab/>
        </w:r>
        <w:r w:rsidR="00CB4887">
          <w:fldChar w:fldCharType="begin"/>
        </w:r>
        <w:r w:rsidR="00CB4887">
          <w:instrText xml:space="preserve"> PAGEREF _Toc256000066 \h </w:instrText>
        </w:r>
        <w:r w:rsidR="00CB4887">
          <w:fldChar w:fldCharType="separate"/>
        </w:r>
        <w:r w:rsidR="00CB4887">
          <w:t>25</w:t>
        </w:r>
        <w:r w:rsidR="00CB4887">
          <w:fldChar w:fldCharType="end"/>
        </w:r>
      </w:hyperlink>
    </w:p>
    <w:p w14:paraId="33EA3487" w14:textId="77777777" w:rsidR="009C3F87" w:rsidRDefault="005346CE">
      <w:pPr>
        <w:pStyle w:val="TOC4"/>
        <w:tabs>
          <w:tab w:val="right" w:leader="dot" w:pos="10240"/>
        </w:tabs>
        <w:rPr>
          <w:rFonts w:ascii="Calibri" w:hAnsi="Calibri"/>
          <w:sz w:val="22"/>
        </w:rPr>
      </w:pPr>
      <w:hyperlink w:anchor="_Toc256000067" w:history="1">
        <w:r w:rsidR="00A77B3E">
          <w:rPr>
            <w:rStyle w:val="Hyperlink"/>
          </w:rPr>
          <w:t>Table 4: Indicative breakdown</w:t>
        </w:r>
        <w:r w:rsidR="00CB4887">
          <w:tab/>
        </w:r>
        <w:r w:rsidR="00CB4887">
          <w:fldChar w:fldCharType="begin"/>
        </w:r>
        <w:r w:rsidR="00CB4887">
          <w:instrText xml:space="preserve"> PAGEREF _Toc256000067 \h </w:instrText>
        </w:r>
        <w:r w:rsidR="00CB4887">
          <w:fldChar w:fldCharType="separate"/>
        </w:r>
        <w:r w:rsidR="00CB4887">
          <w:t>25</w:t>
        </w:r>
        <w:r w:rsidR="00CB4887">
          <w:fldChar w:fldCharType="end"/>
        </w:r>
      </w:hyperlink>
    </w:p>
    <w:p w14:paraId="3AEDE69A" w14:textId="77777777" w:rsidR="009C3F87" w:rsidRDefault="005346CE">
      <w:pPr>
        <w:pStyle w:val="TOC1"/>
        <w:tabs>
          <w:tab w:val="right" w:leader="dot" w:pos="10240"/>
        </w:tabs>
        <w:rPr>
          <w:rFonts w:ascii="Calibri" w:hAnsi="Calibri"/>
          <w:sz w:val="22"/>
        </w:rPr>
      </w:pPr>
      <w:hyperlink w:anchor="_Toc256000068" w:history="1">
        <w:r w:rsidR="00A77B3E">
          <w:rPr>
            <w:rStyle w:val="Hyperlink"/>
          </w:rPr>
          <w:t>3. Financing plan</w:t>
        </w:r>
        <w:r w:rsidR="00CB4887">
          <w:tab/>
        </w:r>
        <w:r w:rsidR="00CB4887">
          <w:fldChar w:fldCharType="begin"/>
        </w:r>
        <w:r w:rsidR="00CB4887">
          <w:instrText xml:space="preserve"> PAGEREF _Toc256000068 \h </w:instrText>
        </w:r>
        <w:r w:rsidR="00CB4887">
          <w:fldChar w:fldCharType="separate"/>
        </w:r>
        <w:r w:rsidR="00CB4887">
          <w:t>26</w:t>
        </w:r>
        <w:r w:rsidR="00CB4887">
          <w:fldChar w:fldCharType="end"/>
        </w:r>
      </w:hyperlink>
    </w:p>
    <w:p w14:paraId="53B46754" w14:textId="77777777" w:rsidR="009C3F87" w:rsidRDefault="005346CE">
      <w:pPr>
        <w:pStyle w:val="TOC2"/>
        <w:tabs>
          <w:tab w:val="right" w:leader="dot" w:pos="10240"/>
        </w:tabs>
        <w:rPr>
          <w:rFonts w:ascii="Calibri" w:hAnsi="Calibri"/>
          <w:sz w:val="22"/>
        </w:rPr>
      </w:pPr>
      <w:hyperlink w:anchor="_Toc256000069" w:history="1">
        <w:r w:rsidR="00A77B3E">
          <w:rPr>
            <w:rStyle w:val="Hyperlink"/>
          </w:rPr>
          <w:t>3.1. Financial appropriations by year</w:t>
        </w:r>
        <w:r w:rsidR="00CB4887">
          <w:tab/>
        </w:r>
        <w:r w:rsidR="00CB4887">
          <w:fldChar w:fldCharType="begin"/>
        </w:r>
        <w:r w:rsidR="00CB4887">
          <w:instrText xml:space="preserve"> PAGEREF _Toc256000069 \h </w:instrText>
        </w:r>
        <w:r w:rsidR="00CB4887">
          <w:fldChar w:fldCharType="separate"/>
        </w:r>
        <w:r w:rsidR="00CB4887">
          <w:t>26</w:t>
        </w:r>
        <w:r w:rsidR="00CB4887">
          <w:fldChar w:fldCharType="end"/>
        </w:r>
      </w:hyperlink>
    </w:p>
    <w:p w14:paraId="4AECE2FF" w14:textId="77777777" w:rsidR="009C3F87" w:rsidRDefault="005346CE">
      <w:pPr>
        <w:pStyle w:val="TOC4"/>
        <w:tabs>
          <w:tab w:val="right" w:leader="dot" w:pos="10240"/>
        </w:tabs>
        <w:rPr>
          <w:rFonts w:ascii="Calibri" w:hAnsi="Calibri"/>
          <w:sz w:val="22"/>
        </w:rPr>
      </w:pPr>
      <w:hyperlink w:anchor="_Toc256000070" w:history="1">
        <w:r w:rsidR="00A77B3E">
          <w:rPr>
            <w:rStyle w:val="Hyperlink"/>
          </w:rPr>
          <w:t>Table 5: Financial appropriations per year</w:t>
        </w:r>
        <w:r w:rsidR="00CB4887">
          <w:tab/>
        </w:r>
        <w:r w:rsidR="00CB4887">
          <w:fldChar w:fldCharType="begin"/>
        </w:r>
        <w:r w:rsidR="00CB4887">
          <w:instrText xml:space="preserve"> PAGEREF _Toc256000070 \h </w:instrText>
        </w:r>
        <w:r w:rsidR="00CB4887">
          <w:fldChar w:fldCharType="separate"/>
        </w:r>
        <w:r w:rsidR="00CB4887">
          <w:t>26</w:t>
        </w:r>
        <w:r w:rsidR="00CB4887">
          <w:fldChar w:fldCharType="end"/>
        </w:r>
      </w:hyperlink>
    </w:p>
    <w:p w14:paraId="7CCD3689" w14:textId="77777777" w:rsidR="009C3F87" w:rsidRDefault="005346CE">
      <w:pPr>
        <w:pStyle w:val="TOC2"/>
        <w:tabs>
          <w:tab w:val="right" w:leader="dot" w:pos="10240"/>
        </w:tabs>
        <w:rPr>
          <w:rFonts w:ascii="Calibri" w:hAnsi="Calibri"/>
          <w:sz w:val="22"/>
        </w:rPr>
      </w:pPr>
      <w:hyperlink w:anchor="_Toc256000071" w:history="1">
        <w:r w:rsidR="00A77B3E">
          <w:rPr>
            <w:rStyle w:val="Hyperlink"/>
          </w:rPr>
          <w:t>3.2. Total financial allocations</w:t>
        </w:r>
        <w:r w:rsidR="00CB4887">
          <w:tab/>
        </w:r>
        <w:r w:rsidR="00CB4887">
          <w:fldChar w:fldCharType="begin"/>
        </w:r>
        <w:r w:rsidR="00CB4887">
          <w:instrText xml:space="preserve"> PAGEREF _Toc256000071 \h </w:instrText>
        </w:r>
        <w:r w:rsidR="00CB4887">
          <w:fldChar w:fldCharType="separate"/>
        </w:r>
        <w:r w:rsidR="00CB4887">
          <w:t>27</w:t>
        </w:r>
        <w:r w:rsidR="00CB4887">
          <w:fldChar w:fldCharType="end"/>
        </w:r>
      </w:hyperlink>
    </w:p>
    <w:p w14:paraId="67B2272B" w14:textId="77777777" w:rsidR="009C3F87" w:rsidRDefault="005346CE">
      <w:pPr>
        <w:pStyle w:val="TOC4"/>
        <w:tabs>
          <w:tab w:val="right" w:leader="dot" w:pos="10240"/>
        </w:tabs>
        <w:rPr>
          <w:rFonts w:ascii="Calibri" w:hAnsi="Calibri"/>
          <w:sz w:val="22"/>
        </w:rPr>
      </w:pPr>
      <w:hyperlink w:anchor="_Toc256000072" w:history="1">
        <w:r w:rsidR="00A77B3E">
          <w:rPr>
            <w:rStyle w:val="Hyperlink"/>
          </w:rPr>
          <w:t>Table 6: Total financial allocations by fund and national contribution</w:t>
        </w:r>
        <w:r w:rsidR="00CB4887">
          <w:tab/>
        </w:r>
        <w:r w:rsidR="00CB4887">
          <w:fldChar w:fldCharType="begin"/>
        </w:r>
        <w:r w:rsidR="00CB4887">
          <w:instrText xml:space="preserve"> PAGEREF _Toc256000072 \h </w:instrText>
        </w:r>
        <w:r w:rsidR="00CB4887">
          <w:fldChar w:fldCharType="separate"/>
        </w:r>
        <w:r w:rsidR="00CB4887">
          <w:t>27</w:t>
        </w:r>
        <w:r w:rsidR="00CB4887">
          <w:fldChar w:fldCharType="end"/>
        </w:r>
      </w:hyperlink>
    </w:p>
    <w:p w14:paraId="38959123" w14:textId="77777777" w:rsidR="009C3F87" w:rsidRDefault="005346CE">
      <w:pPr>
        <w:pStyle w:val="TOC2"/>
        <w:tabs>
          <w:tab w:val="right" w:leader="dot" w:pos="10240"/>
        </w:tabs>
        <w:rPr>
          <w:rFonts w:ascii="Calibri" w:hAnsi="Calibri"/>
          <w:sz w:val="22"/>
        </w:rPr>
      </w:pPr>
      <w:hyperlink w:anchor="_Toc256000073" w:history="1">
        <w:r w:rsidR="00A77B3E">
          <w:rPr>
            <w:rStyle w:val="Hyperlink"/>
          </w:rPr>
          <w:t>3.3. Transfers</w:t>
        </w:r>
        <w:r w:rsidR="00CB4887">
          <w:tab/>
        </w:r>
        <w:r w:rsidR="00CB4887">
          <w:fldChar w:fldCharType="begin"/>
        </w:r>
        <w:r w:rsidR="00CB4887">
          <w:instrText xml:space="preserve"> PAGEREF _Toc256000073 \h </w:instrText>
        </w:r>
        <w:r w:rsidR="00CB4887">
          <w:fldChar w:fldCharType="separate"/>
        </w:r>
        <w:r w:rsidR="00CB4887">
          <w:t>28</w:t>
        </w:r>
        <w:r w:rsidR="00CB4887">
          <w:fldChar w:fldCharType="end"/>
        </w:r>
      </w:hyperlink>
    </w:p>
    <w:p w14:paraId="5CEDB07F" w14:textId="77777777" w:rsidR="009C3F87" w:rsidRDefault="005346CE">
      <w:pPr>
        <w:pStyle w:val="TOC3"/>
        <w:tabs>
          <w:tab w:val="right" w:leader="dot" w:pos="10240"/>
        </w:tabs>
        <w:rPr>
          <w:rFonts w:ascii="Calibri" w:hAnsi="Calibri"/>
          <w:sz w:val="22"/>
        </w:rPr>
      </w:pPr>
      <w:hyperlink w:anchor="_Toc256000074" w:history="1">
        <w:r w:rsidR="00A77B3E">
          <w:rPr>
            <w:rStyle w:val="Hyperlink"/>
          </w:rPr>
          <w:t>Table 7: Transfers between shared management funds</w:t>
        </w:r>
        <w:r w:rsidR="00A77B3E">
          <w:rPr>
            <w:rStyle w:val="Hyperlink"/>
            <w:vertAlign w:val="superscript"/>
          </w:rPr>
          <w:t>1</w:t>
        </w:r>
        <w:r w:rsidR="00CB4887">
          <w:tab/>
        </w:r>
        <w:r w:rsidR="00CB4887">
          <w:fldChar w:fldCharType="begin"/>
        </w:r>
        <w:r w:rsidR="00CB4887">
          <w:instrText xml:space="preserve"> PAGEREF _Toc256000074 \h </w:instrText>
        </w:r>
        <w:r w:rsidR="00CB4887">
          <w:fldChar w:fldCharType="separate"/>
        </w:r>
        <w:r w:rsidR="00CB4887">
          <w:t>28</w:t>
        </w:r>
        <w:r w:rsidR="00CB4887">
          <w:fldChar w:fldCharType="end"/>
        </w:r>
      </w:hyperlink>
    </w:p>
    <w:p w14:paraId="2598EE9A" w14:textId="77777777" w:rsidR="009C3F87" w:rsidRDefault="005346CE">
      <w:pPr>
        <w:pStyle w:val="TOC3"/>
        <w:tabs>
          <w:tab w:val="right" w:leader="dot" w:pos="10240"/>
        </w:tabs>
        <w:rPr>
          <w:rFonts w:ascii="Calibri" w:hAnsi="Calibri"/>
          <w:sz w:val="22"/>
        </w:rPr>
      </w:pPr>
      <w:hyperlink w:anchor="_Toc256000075" w:history="1">
        <w:r w:rsidR="00A77B3E">
          <w:rPr>
            <w:rStyle w:val="Hyperlink"/>
          </w:rPr>
          <w:t>Table 8: Transfers to instruments under direct or indirect management</w:t>
        </w:r>
        <w:r w:rsidR="00A77B3E">
          <w:rPr>
            <w:rStyle w:val="Hyperlink"/>
            <w:vertAlign w:val="superscript"/>
          </w:rPr>
          <w:t>1</w:t>
        </w:r>
        <w:r w:rsidR="00CB4887">
          <w:tab/>
        </w:r>
        <w:r w:rsidR="00CB4887">
          <w:fldChar w:fldCharType="begin"/>
        </w:r>
        <w:r w:rsidR="00CB4887">
          <w:instrText xml:space="preserve"> PAGEREF _Toc256000075 \h </w:instrText>
        </w:r>
        <w:r w:rsidR="00CB4887">
          <w:fldChar w:fldCharType="separate"/>
        </w:r>
        <w:r w:rsidR="00CB4887">
          <w:t>29</w:t>
        </w:r>
        <w:r w:rsidR="00CB4887">
          <w:fldChar w:fldCharType="end"/>
        </w:r>
      </w:hyperlink>
    </w:p>
    <w:p w14:paraId="77064416" w14:textId="77777777" w:rsidR="009C3F87" w:rsidRDefault="005346CE">
      <w:pPr>
        <w:pStyle w:val="TOC1"/>
        <w:tabs>
          <w:tab w:val="right" w:leader="dot" w:pos="10240"/>
        </w:tabs>
        <w:rPr>
          <w:rFonts w:ascii="Calibri" w:hAnsi="Calibri"/>
          <w:sz w:val="22"/>
        </w:rPr>
      </w:pPr>
      <w:hyperlink w:anchor="_Toc256000076" w:history="1">
        <w:r w:rsidR="00A77B3E">
          <w:rPr>
            <w:rStyle w:val="Hyperlink"/>
          </w:rPr>
          <w:t>4. Enabling conditions</w:t>
        </w:r>
        <w:r w:rsidR="00CB4887">
          <w:tab/>
        </w:r>
        <w:r w:rsidR="00CB4887">
          <w:fldChar w:fldCharType="begin"/>
        </w:r>
        <w:r w:rsidR="00CB4887">
          <w:instrText xml:space="preserve"> PAGEREF _Toc256000076 \h </w:instrText>
        </w:r>
        <w:r w:rsidR="00CB4887">
          <w:fldChar w:fldCharType="separate"/>
        </w:r>
        <w:r w:rsidR="00CB4887">
          <w:t>30</w:t>
        </w:r>
        <w:r w:rsidR="00CB4887">
          <w:fldChar w:fldCharType="end"/>
        </w:r>
      </w:hyperlink>
    </w:p>
    <w:p w14:paraId="466EFE65" w14:textId="77777777" w:rsidR="009C3F87" w:rsidRDefault="005346CE">
      <w:pPr>
        <w:pStyle w:val="TOC2"/>
        <w:tabs>
          <w:tab w:val="right" w:leader="dot" w:pos="10240"/>
        </w:tabs>
        <w:rPr>
          <w:rFonts w:ascii="Calibri" w:hAnsi="Calibri"/>
          <w:sz w:val="22"/>
        </w:rPr>
      </w:pPr>
      <w:hyperlink w:anchor="_Toc256000077" w:history="1">
        <w:r w:rsidR="00A77B3E">
          <w:rPr>
            <w:rStyle w:val="Hyperlink"/>
          </w:rPr>
          <w:t>Table 9: Horizontal enabling conditions</w:t>
        </w:r>
        <w:r w:rsidR="00CB4887">
          <w:tab/>
        </w:r>
        <w:r w:rsidR="00CB4887">
          <w:fldChar w:fldCharType="begin"/>
        </w:r>
        <w:r w:rsidR="00CB4887">
          <w:instrText xml:space="preserve"> PAGEREF _Toc256000077 \h </w:instrText>
        </w:r>
        <w:r w:rsidR="00CB4887">
          <w:fldChar w:fldCharType="separate"/>
        </w:r>
        <w:r w:rsidR="00CB4887">
          <w:t>30</w:t>
        </w:r>
        <w:r w:rsidR="00CB4887">
          <w:fldChar w:fldCharType="end"/>
        </w:r>
      </w:hyperlink>
    </w:p>
    <w:p w14:paraId="2B225304" w14:textId="77777777" w:rsidR="009C3F87" w:rsidRDefault="005346CE">
      <w:pPr>
        <w:pStyle w:val="TOC1"/>
        <w:tabs>
          <w:tab w:val="right" w:leader="dot" w:pos="10240"/>
        </w:tabs>
        <w:rPr>
          <w:rFonts w:ascii="Calibri" w:hAnsi="Calibri"/>
          <w:sz w:val="22"/>
        </w:rPr>
      </w:pPr>
      <w:hyperlink w:anchor="_Toc256000078" w:history="1">
        <w:r w:rsidR="00A77B3E">
          <w:rPr>
            <w:rStyle w:val="Hyperlink"/>
          </w:rPr>
          <w:t>5. Programme authorities</w:t>
        </w:r>
        <w:r w:rsidR="00CB4887">
          <w:tab/>
        </w:r>
        <w:r w:rsidR="00CB4887">
          <w:fldChar w:fldCharType="begin"/>
        </w:r>
        <w:r w:rsidR="00CB4887">
          <w:instrText xml:space="preserve"> PAGEREF _Toc256000078 \h </w:instrText>
        </w:r>
        <w:r w:rsidR="00CB4887">
          <w:fldChar w:fldCharType="separate"/>
        </w:r>
        <w:r w:rsidR="00CB4887">
          <w:t>36</w:t>
        </w:r>
        <w:r w:rsidR="00CB4887">
          <w:fldChar w:fldCharType="end"/>
        </w:r>
      </w:hyperlink>
    </w:p>
    <w:p w14:paraId="5ED790A0" w14:textId="77777777" w:rsidR="009C3F87" w:rsidRDefault="005346CE">
      <w:pPr>
        <w:pStyle w:val="TOC2"/>
        <w:tabs>
          <w:tab w:val="right" w:leader="dot" w:pos="10240"/>
        </w:tabs>
        <w:rPr>
          <w:rFonts w:ascii="Calibri" w:hAnsi="Calibri"/>
          <w:sz w:val="22"/>
        </w:rPr>
      </w:pPr>
      <w:hyperlink w:anchor="_Toc256000079" w:history="1">
        <w:r w:rsidR="00A77B3E">
          <w:rPr>
            <w:rStyle w:val="Hyperlink"/>
          </w:rPr>
          <w:t>Table 10: Programme authorities</w:t>
        </w:r>
        <w:r w:rsidR="00CB4887">
          <w:tab/>
        </w:r>
        <w:r w:rsidR="00CB4887">
          <w:fldChar w:fldCharType="begin"/>
        </w:r>
        <w:r w:rsidR="00CB4887">
          <w:instrText xml:space="preserve"> PAGEREF _Toc256000079 \h </w:instrText>
        </w:r>
        <w:r w:rsidR="00CB4887">
          <w:fldChar w:fldCharType="separate"/>
        </w:r>
        <w:r w:rsidR="00CB4887">
          <w:t>36</w:t>
        </w:r>
        <w:r w:rsidR="00CB4887">
          <w:fldChar w:fldCharType="end"/>
        </w:r>
      </w:hyperlink>
    </w:p>
    <w:p w14:paraId="0ED4319B" w14:textId="77777777" w:rsidR="009C3F87" w:rsidRDefault="005346CE">
      <w:pPr>
        <w:pStyle w:val="TOC1"/>
        <w:tabs>
          <w:tab w:val="right" w:leader="dot" w:pos="10240"/>
        </w:tabs>
        <w:rPr>
          <w:rFonts w:ascii="Calibri" w:hAnsi="Calibri"/>
          <w:sz w:val="22"/>
        </w:rPr>
      </w:pPr>
      <w:hyperlink w:anchor="_Toc256000080" w:history="1">
        <w:r w:rsidR="00A77B3E">
          <w:rPr>
            <w:rStyle w:val="Hyperlink"/>
          </w:rPr>
          <w:t>6. Partnership</w:t>
        </w:r>
        <w:r w:rsidR="00CB4887">
          <w:tab/>
        </w:r>
        <w:r w:rsidR="00CB4887">
          <w:fldChar w:fldCharType="begin"/>
        </w:r>
        <w:r w:rsidR="00CB4887">
          <w:instrText xml:space="preserve"> PAGEREF _Toc256000080 \h </w:instrText>
        </w:r>
        <w:r w:rsidR="00CB4887">
          <w:fldChar w:fldCharType="separate"/>
        </w:r>
        <w:r w:rsidR="00CB4887">
          <w:t>37</w:t>
        </w:r>
        <w:r w:rsidR="00CB4887">
          <w:fldChar w:fldCharType="end"/>
        </w:r>
      </w:hyperlink>
    </w:p>
    <w:p w14:paraId="7D7FB4DD" w14:textId="77777777" w:rsidR="009C3F87" w:rsidRDefault="005346CE">
      <w:pPr>
        <w:pStyle w:val="TOC1"/>
        <w:tabs>
          <w:tab w:val="right" w:leader="dot" w:pos="10240"/>
        </w:tabs>
        <w:rPr>
          <w:rFonts w:ascii="Calibri" w:hAnsi="Calibri"/>
          <w:sz w:val="22"/>
        </w:rPr>
      </w:pPr>
      <w:hyperlink w:anchor="_Toc256000081" w:history="1">
        <w:r w:rsidR="00A77B3E">
          <w:rPr>
            <w:rStyle w:val="Hyperlink"/>
          </w:rPr>
          <w:t>7. Communication and visibility</w:t>
        </w:r>
        <w:r w:rsidR="00CB4887">
          <w:tab/>
        </w:r>
        <w:r w:rsidR="00CB4887">
          <w:fldChar w:fldCharType="begin"/>
        </w:r>
        <w:r w:rsidR="00CB4887">
          <w:instrText xml:space="preserve"> PAGEREF _Toc256000081 \h </w:instrText>
        </w:r>
        <w:r w:rsidR="00CB4887">
          <w:fldChar w:fldCharType="separate"/>
        </w:r>
        <w:r w:rsidR="00CB4887">
          <w:t>38</w:t>
        </w:r>
        <w:r w:rsidR="00CB4887">
          <w:fldChar w:fldCharType="end"/>
        </w:r>
      </w:hyperlink>
    </w:p>
    <w:p w14:paraId="274A6CE9" w14:textId="77777777" w:rsidR="009C3F87" w:rsidRDefault="005346CE">
      <w:pPr>
        <w:pStyle w:val="TOC1"/>
        <w:tabs>
          <w:tab w:val="right" w:leader="dot" w:pos="10240"/>
        </w:tabs>
        <w:rPr>
          <w:rFonts w:ascii="Calibri" w:hAnsi="Calibri"/>
          <w:sz w:val="22"/>
        </w:rPr>
      </w:pPr>
      <w:hyperlink w:anchor="_Toc256000082" w:history="1">
        <w:r w:rsidR="00A77B3E">
          <w:rPr>
            <w:rStyle w:val="Hyperlink"/>
          </w:rPr>
          <w:t>8. Use of unit costs, lump sums, flat rates and financing not linked to costs</w:t>
        </w:r>
        <w:r w:rsidR="00CB4887">
          <w:tab/>
        </w:r>
        <w:r w:rsidR="00CB4887">
          <w:fldChar w:fldCharType="begin"/>
        </w:r>
        <w:r w:rsidR="00CB4887">
          <w:instrText xml:space="preserve"> PAGEREF _Toc256000082 \h </w:instrText>
        </w:r>
        <w:r w:rsidR="00CB4887">
          <w:fldChar w:fldCharType="separate"/>
        </w:r>
        <w:r w:rsidR="00CB4887">
          <w:t>39</w:t>
        </w:r>
        <w:r w:rsidR="00CB4887">
          <w:fldChar w:fldCharType="end"/>
        </w:r>
      </w:hyperlink>
    </w:p>
    <w:p w14:paraId="6D40EC66" w14:textId="77777777" w:rsidR="009C3F87" w:rsidRDefault="005346CE">
      <w:pPr>
        <w:pStyle w:val="TOC1"/>
        <w:tabs>
          <w:tab w:val="right" w:leader="dot" w:pos="10240"/>
        </w:tabs>
        <w:rPr>
          <w:rFonts w:ascii="Calibri" w:hAnsi="Calibri"/>
          <w:sz w:val="22"/>
        </w:rPr>
      </w:pPr>
      <w:hyperlink w:anchor="_Toc256000083" w:history="1">
        <w:r w:rsidR="00A77B3E">
          <w:rPr>
            <w:rStyle w:val="Hyperlink"/>
          </w:rPr>
          <w:t>Appendix 1: Union contribution based on unit costs, lump sums and flat rates</w:t>
        </w:r>
        <w:r w:rsidR="00CB4887">
          <w:tab/>
        </w:r>
        <w:r w:rsidR="00CB4887">
          <w:fldChar w:fldCharType="begin"/>
        </w:r>
        <w:r w:rsidR="00CB4887">
          <w:instrText xml:space="preserve"> PAGEREF _Toc256000083 \h </w:instrText>
        </w:r>
        <w:r w:rsidR="00CB4887">
          <w:fldChar w:fldCharType="separate"/>
        </w:r>
        <w:r w:rsidR="00CB4887">
          <w:t>40</w:t>
        </w:r>
        <w:r w:rsidR="00CB4887">
          <w:fldChar w:fldCharType="end"/>
        </w:r>
      </w:hyperlink>
    </w:p>
    <w:p w14:paraId="6EBA0960" w14:textId="77777777" w:rsidR="009C3F87" w:rsidRDefault="005346CE">
      <w:pPr>
        <w:pStyle w:val="TOC2"/>
        <w:tabs>
          <w:tab w:val="right" w:leader="dot" w:pos="10240"/>
        </w:tabs>
        <w:rPr>
          <w:rFonts w:ascii="Calibri" w:hAnsi="Calibri"/>
          <w:sz w:val="22"/>
        </w:rPr>
      </w:pPr>
      <w:hyperlink w:anchor="_Toc256000084" w:history="1">
        <w:r w:rsidR="00A77B3E">
          <w:rPr>
            <w:rStyle w:val="Hyperlink"/>
          </w:rPr>
          <w:t>A. Summary of the main elements</w:t>
        </w:r>
        <w:r w:rsidR="00CB4887">
          <w:tab/>
        </w:r>
        <w:r w:rsidR="00CB4887">
          <w:fldChar w:fldCharType="begin"/>
        </w:r>
        <w:r w:rsidR="00CB4887">
          <w:instrText xml:space="preserve"> PAGEREF _Toc256000084 \h </w:instrText>
        </w:r>
        <w:r w:rsidR="00CB4887">
          <w:fldChar w:fldCharType="separate"/>
        </w:r>
        <w:r w:rsidR="00CB4887">
          <w:t>40</w:t>
        </w:r>
        <w:r w:rsidR="00CB4887">
          <w:fldChar w:fldCharType="end"/>
        </w:r>
      </w:hyperlink>
    </w:p>
    <w:p w14:paraId="72069FAF" w14:textId="77777777" w:rsidR="009C3F87" w:rsidRDefault="005346CE">
      <w:pPr>
        <w:pStyle w:val="TOC2"/>
        <w:tabs>
          <w:tab w:val="right" w:leader="dot" w:pos="10240"/>
        </w:tabs>
        <w:rPr>
          <w:rFonts w:ascii="Calibri" w:hAnsi="Calibri"/>
          <w:sz w:val="22"/>
        </w:rPr>
      </w:pPr>
      <w:hyperlink w:anchor="_Toc256000085" w:history="1">
        <w:r w:rsidR="00A77B3E">
          <w:rPr>
            <w:rStyle w:val="Hyperlink"/>
          </w:rPr>
          <w:t>B. Details by type of operation</w:t>
        </w:r>
        <w:r w:rsidR="00CB4887">
          <w:tab/>
        </w:r>
        <w:r w:rsidR="00CB4887">
          <w:fldChar w:fldCharType="begin"/>
        </w:r>
        <w:r w:rsidR="00CB4887">
          <w:instrText xml:space="preserve"> PAGEREF _Toc256000085 \h </w:instrText>
        </w:r>
        <w:r w:rsidR="00CB4887">
          <w:fldChar w:fldCharType="separate"/>
        </w:r>
        <w:r w:rsidR="00CB4887">
          <w:t>41</w:t>
        </w:r>
        <w:r w:rsidR="00CB4887">
          <w:fldChar w:fldCharType="end"/>
        </w:r>
      </w:hyperlink>
    </w:p>
    <w:p w14:paraId="0328E780" w14:textId="77777777" w:rsidR="009C3F87" w:rsidRDefault="005346CE">
      <w:pPr>
        <w:pStyle w:val="TOC2"/>
        <w:tabs>
          <w:tab w:val="right" w:leader="dot" w:pos="10240"/>
        </w:tabs>
        <w:rPr>
          <w:rFonts w:ascii="Calibri" w:hAnsi="Calibri"/>
          <w:sz w:val="22"/>
        </w:rPr>
      </w:pPr>
      <w:hyperlink w:anchor="_Toc256000086" w:history="1">
        <w:r w:rsidR="00A77B3E">
          <w:rPr>
            <w:rStyle w:val="Hyperlink"/>
          </w:rPr>
          <w:t>C. Calculation of the standard scale of unit costs, lump sums or flat rates</w:t>
        </w:r>
        <w:r w:rsidR="00CB4887">
          <w:tab/>
        </w:r>
        <w:r w:rsidR="00CB4887">
          <w:fldChar w:fldCharType="begin"/>
        </w:r>
        <w:r w:rsidR="00CB4887">
          <w:instrText xml:space="preserve"> PAGEREF _Toc256000086 \h </w:instrText>
        </w:r>
        <w:r w:rsidR="00CB4887">
          <w:fldChar w:fldCharType="separate"/>
        </w:r>
        <w:r w:rsidR="00CB4887">
          <w:t>42</w:t>
        </w:r>
        <w:r w:rsidR="00CB4887">
          <w:fldChar w:fldCharType="end"/>
        </w:r>
      </w:hyperlink>
    </w:p>
    <w:p w14:paraId="5345D4C4" w14:textId="77777777" w:rsidR="009C3F87" w:rsidRDefault="005346CE">
      <w:pPr>
        <w:pStyle w:val="TOC4"/>
        <w:tabs>
          <w:tab w:val="right" w:leader="dot" w:pos="10240"/>
        </w:tabs>
        <w:rPr>
          <w:rFonts w:ascii="Calibri" w:hAnsi="Calibri"/>
          <w:sz w:val="22"/>
        </w:rPr>
      </w:pPr>
      <w:hyperlink w:anchor="_Toc256000087" w:history="1">
        <w:r w:rsidR="00A77B3E">
          <w:rPr>
            <w:rStyle w:val="Hyperlink"/>
          </w:rPr>
          <w:t>1. Source of data used to calculate the standard scale of unit costs, lump sums or flat rates (who produced, collected and recorded the data, where the data is stored, cut-off dates, validation, etc.)</w:t>
        </w:r>
        <w:r w:rsidR="00CB4887">
          <w:tab/>
        </w:r>
        <w:r w:rsidR="00CB4887">
          <w:fldChar w:fldCharType="begin"/>
        </w:r>
        <w:r w:rsidR="00CB4887">
          <w:instrText xml:space="preserve"> PAGEREF _Toc256000087 \h </w:instrText>
        </w:r>
        <w:r w:rsidR="00CB4887">
          <w:fldChar w:fldCharType="separate"/>
        </w:r>
        <w:r w:rsidR="00CB4887">
          <w:t>42</w:t>
        </w:r>
        <w:r w:rsidR="00CB4887">
          <w:fldChar w:fldCharType="end"/>
        </w:r>
      </w:hyperlink>
    </w:p>
    <w:p w14:paraId="3900570C" w14:textId="77777777" w:rsidR="009C3F87" w:rsidRDefault="005346CE">
      <w:pPr>
        <w:pStyle w:val="TOC4"/>
        <w:tabs>
          <w:tab w:val="right" w:leader="dot" w:pos="10240"/>
        </w:tabs>
        <w:rPr>
          <w:rFonts w:ascii="Calibri" w:hAnsi="Calibri"/>
          <w:sz w:val="22"/>
        </w:rPr>
      </w:pPr>
      <w:hyperlink w:anchor="_Toc256000088" w:history="1">
        <w:r w:rsidR="00A77B3E">
          <w:rPr>
            <w:rStyle w:val="Hyperlink"/>
          </w:rPr>
          <w:t>2. Please specify why the proposed method and calculation based on Article 94(2) CPR is relevant to the type of operation.</w:t>
        </w:r>
        <w:r w:rsidR="00CB4887">
          <w:tab/>
        </w:r>
        <w:r w:rsidR="00CB4887">
          <w:fldChar w:fldCharType="begin"/>
        </w:r>
        <w:r w:rsidR="00CB4887">
          <w:instrText xml:space="preserve"> PAGEREF _Toc256000088 \h </w:instrText>
        </w:r>
        <w:r w:rsidR="00CB4887">
          <w:fldChar w:fldCharType="separate"/>
        </w:r>
        <w:r w:rsidR="00CB4887">
          <w:t>43</w:t>
        </w:r>
        <w:r w:rsidR="00CB4887">
          <w:fldChar w:fldCharType="end"/>
        </w:r>
      </w:hyperlink>
    </w:p>
    <w:p w14:paraId="5D182ACB" w14:textId="77777777" w:rsidR="009C3F87" w:rsidRDefault="005346CE">
      <w:pPr>
        <w:pStyle w:val="TOC4"/>
        <w:tabs>
          <w:tab w:val="right" w:leader="dot" w:pos="10240"/>
        </w:tabs>
        <w:rPr>
          <w:rFonts w:ascii="Calibri" w:hAnsi="Calibri"/>
          <w:sz w:val="22"/>
        </w:rPr>
      </w:pPr>
      <w:hyperlink w:anchor="_Toc256000089" w:history="1">
        <w:r w:rsidR="00A77B3E">
          <w:rPr>
            <w:rStyle w:val="Hyperlink"/>
          </w:rPr>
          <w:t>3. Please specify how the calculations were made, in particular including any assumptions made in terms of quality or quantities. Where relevant, statistical evidence and benchmarks should be used and, if requested, provided in a format that is usable by the Commission.</w:t>
        </w:r>
        <w:r w:rsidR="00CB4887">
          <w:tab/>
        </w:r>
        <w:r w:rsidR="00CB4887">
          <w:fldChar w:fldCharType="begin"/>
        </w:r>
        <w:r w:rsidR="00CB4887">
          <w:instrText xml:space="preserve"> PAGEREF _Toc256000089 \h </w:instrText>
        </w:r>
        <w:r w:rsidR="00CB4887">
          <w:fldChar w:fldCharType="separate"/>
        </w:r>
        <w:r w:rsidR="00CB4887">
          <w:t>44</w:t>
        </w:r>
        <w:r w:rsidR="00CB4887">
          <w:fldChar w:fldCharType="end"/>
        </w:r>
      </w:hyperlink>
    </w:p>
    <w:p w14:paraId="032E99DF" w14:textId="77777777" w:rsidR="009C3F87" w:rsidRDefault="005346CE">
      <w:pPr>
        <w:pStyle w:val="TOC4"/>
        <w:tabs>
          <w:tab w:val="right" w:leader="dot" w:pos="10240"/>
        </w:tabs>
        <w:rPr>
          <w:rFonts w:ascii="Calibri" w:hAnsi="Calibri"/>
          <w:sz w:val="22"/>
        </w:rPr>
      </w:pPr>
      <w:hyperlink w:anchor="_Toc256000090" w:history="1">
        <w:r w:rsidR="00A77B3E">
          <w:rPr>
            <w:rStyle w:val="Hyperlink"/>
          </w:rPr>
          <w:t>4. Please explain how you have ensured that only eligible expenditure was included in the calculation of the standard scale of unit cost, lump sum or flat rate.</w:t>
        </w:r>
        <w:r w:rsidR="00CB4887">
          <w:tab/>
        </w:r>
        <w:r w:rsidR="00CB4887">
          <w:fldChar w:fldCharType="begin"/>
        </w:r>
        <w:r w:rsidR="00CB4887">
          <w:instrText xml:space="preserve"> PAGEREF _Toc256000090 \h </w:instrText>
        </w:r>
        <w:r w:rsidR="00CB4887">
          <w:fldChar w:fldCharType="separate"/>
        </w:r>
        <w:r w:rsidR="00CB4887">
          <w:t>45</w:t>
        </w:r>
        <w:r w:rsidR="00CB4887">
          <w:fldChar w:fldCharType="end"/>
        </w:r>
      </w:hyperlink>
    </w:p>
    <w:p w14:paraId="2DD1B79C" w14:textId="77777777" w:rsidR="009C3F87" w:rsidRDefault="005346CE">
      <w:pPr>
        <w:pStyle w:val="TOC4"/>
        <w:tabs>
          <w:tab w:val="right" w:leader="dot" w:pos="10240"/>
        </w:tabs>
        <w:rPr>
          <w:rFonts w:ascii="Calibri" w:hAnsi="Calibri"/>
          <w:sz w:val="22"/>
        </w:rPr>
      </w:pPr>
      <w:hyperlink w:anchor="_Toc256000091" w:history="1">
        <w:r w:rsidR="00A77B3E">
          <w:rPr>
            <w:rStyle w:val="Hyperlink"/>
          </w:rPr>
          <w:t>5. Assessment of the audit authority(ies) of the calculation methodology and amounts and the arrangements to ensure the verification, quality, collection and storage of data.</w:t>
        </w:r>
        <w:r w:rsidR="00CB4887">
          <w:tab/>
        </w:r>
        <w:r w:rsidR="00CB4887">
          <w:fldChar w:fldCharType="begin"/>
        </w:r>
        <w:r w:rsidR="00CB4887">
          <w:instrText xml:space="preserve"> PAGEREF _Toc256000091 \h </w:instrText>
        </w:r>
        <w:r w:rsidR="00CB4887">
          <w:fldChar w:fldCharType="separate"/>
        </w:r>
        <w:r w:rsidR="00CB4887">
          <w:t>46</w:t>
        </w:r>
        <w:r w:rsidR="00CB4887">
          <w:fldChar w:fldCharType="end"/>
        </w:r>
      </w:hyperlink>
    </w:p>
    <w:p w14:paraId="617DACF8" w14:textId="77777777" w:rsidR="009C3F87" w:rsidRDefault="005346CE">
      <w:pPr>
        <w:pStyle w:val="TOC1"/>
        <w:tabs>
          <w:tab w:val="right" w:leader="dot" w:pos="10240"/>
        </w:tabs>
        <w:rPr>
          <w:rFonts w:ascii="Calibri" w:hAnsi="Calibri"/>
          <w:sz w:val="22"/>
        </w:rPr>
      </w:pPr>
      <w:hyperlink w:anchor="_Toc256000092" w:history="1">
        <w:r w:rsidR="00A77B3E">
          <w:rPr>
            <w:rStyle w:val="Hyperlink"/>
          </w:rPr>
          <w:t>Appendix 2: Union contribution based on financing not linked to costs</w:t>
        </w:r>
        <w:r w:rsidR="00CB4887">
          <w:tab/>
        </w:r>
        <w:r w:rsidR="00CB4887">
          <w:fldChar w:fldCharType="begin"/>
        </w:r>
        <w:r w:rsidR="00CB4887">
          <w:instrText xml:space="preserve"> PAGEREF _Toc256000092 \h </w:instrText>
        </w:r>
        <w:r w:rsidR="00CB4887">
          <w:fldChar w:fldCharType="separate"/>
        </w:r>
        <w:r w:rsidR="00CB4887">
          <w:t>47</w:t>
        </w:r>
        <w:r w:rsidR="00CB4887">
          <w:fldChar w:fldCharType="end"/>
        </w:r>
      </w:hyperlink>
    </w:p>
    <w:p w14:paraId="2D619A02" w14:textId="77777777" w:rsidR="009C3F87" w:rsidRDefault="005346CE">
      <w:pPr>
        <w:pStyle w:val="TOC2"/>
        <w:tabs>
          <w:tab w:val="right" w:leader="dot" w:pos="10240"/>
        </w:tabs>
        <w:rPr>
          <w:rFonts w:ascii="Calibri" w:hAnsi="Calibri"/>
          <w:sz w:val="22"/>
        </w:rPr>
      </w:pPr>
      <w:hyperlink w:anchor="_Toc256000093" w:history="1">
        <w:r w:rsidR="00A77B3E">
          <w:rPr>
            <w:rStyle w:val="Hyperlink"/>
          </w:rPr>
          <w:t>A. Summary of the main elements</w:t>
        </w:r>
        <w:r w:rsidR="00CB4887">
          <w:tab/>
        </w:r>
        <w:r w:rsidR="00CB4887">
          <w:fldChar w:fldCharType="begin"/>
        </w:r>
        <w:r w:rsidR="00CB4887">
          <w:instrText xml:space="preserve"> PAGEREF _Toc256000093 \h </w:instrText>
        </w:r>
        <w:r w:rsidR="00CB4887">
          <w:fldChar w:fldCharType="separate"/>
        </w:r>
        <w:r w:rsidR="00CB4887">
          <w:t>47</w:t>
        </w:r>
        <w:r w:rsidR="00CB4887">
          <w:fldChar w:fldCharType="end"/>
        </w:r>
      </w:hyperlink>
    </w:p>
    <w:p w14:paraId="145E187E" w14:textId="77777777" w:rsidR="009C3F87" w:rsidRDefault="005346CE">
      <w:pPr>
        <w:pStyle w:val="TOC2"/>
        <w:tabs>
          <w:tab w:val="right" w:leader="dot" w:pos="10240"/>
        </w:tabs>
        <w:rPr>
          <w:rFonts w:ascii="Calibri" w:hAnsi="Calibri"/>
          <w:sz w:val="22"/>
        </w:rPr>
      </w:pPr>
      <w:hyperlink w:anchor="_Toc256000094" w:history="1">
        <w:r w:rsidR="00A77B3E">
          <w:rPr>
            <w:rStyle w:val="Hyperlink"/>
          </w:rPr>
          <w:t>B. Details by type of operation</w:t>
        </w:r>
        <w:r w:rsidR="00CB4887">
          <w:tab/>
        </w:r>
        <w:r w:rsidR="00CB4887">
          <w:fldChar w:fldCharType="begin"/>
        </w:r>
        <w:r w:rsidR="00CB4887">
          <w:instrText xml:space="preserve"> PAGEREF _Toc256000094 \h </w:instrText>
        </w:r>
        <w:r w:rsidR="00CB4887">
          <w:fldChar w:fldCharType="separate"/>
        </w:r>
        <w:r w:rsidR="00CB4887">
          <w:t>48</w:t>
        </w:r>
        <w:r w:rsidR="00CB4887">
          <w:fldChar w:fldCharType="end"/>
        </w:r>
      </w:hyperlink>
    </w:p>
    <w:p w14:paraId="78DE6479" w14:textId="77777777" w:rsidR="009C3F87" w:rsidRDefault="005346CE">
      <w:pPr>
        <w:pStyle w:val="TOC1"/>
        <w:tabs>
          <w:tab w:val="right" w:leader="dot" w:pos="10240"/>
        </w:tabs>
        <w:rPr>
          <w:rFonts w:ascii="Calibri" w:hAnsi="Calibri"/>
          <w:sz w:val="22"/>
        </w:rPr>
      </w:pPr>
      <w:hyperlink w:anchor="_Toc256000095" w:history="1">
        <w:r w:rsidR="00A77B3E">
          <w:rPr>
            <w:rStyle w:val="Hyperlink"/>
          </w:rPr>
          <w:t>DOCUMENTS</w:t>
        </w:r>
        <w:r w:rsidR="00CB4887">
          <w:tab/>
        </w:r>
        <w:r w:rsidR="00CB4887">
          <w:fldChar w:fldCharType="begin"/>
        </w:r>
        <w:r w:rsidR="00CB4887">
          <w:instrText xml:space="preserve"> PAGEREF _Toc256000095 \h </w:instrText>
        </w:r>
        <w:r w:rsidR="00CB4887">
          <w:fldChar w:fldCharType="separate"/>
        </w:r>
        <w:r w:rsidR="00CB4887">
          <w:t>49</w:t>
        </w:r>
        <w:r w:rsidR="00CB4887">
          <w:fldChar w:fldCharType="end"/>
        </w:r>
      </w:hyperlink>
    </w:p>
    <w:p w14:paraId="06C179D6" w14:textId="77777777" w:rsidR="00A77B3E" w:rsidRDefault="00CB4887">
      <w:pPr>
        <w:pStyle w:val="Heading1"/>
        <w:rPr>
          <w:rFonts w:ascii="Times New Roman" w:hAnsi="Times New Roman" w:cs="Times New Roman"/>
          <w:b w:val="0"/>
          <w:color w:val="000000"/>
          <w:sz w:val="24"/>
        </w:rPr>
      </w:pPr>
      <w:r>
        <w:rPr>
          <w:rFonts w:ascii="Times New Roman" w:hAnsi="Times New Roman" w:cs="Times New Roman"/>
          <w:b w:val="0"/>
          <w:color w:val="000000"/>
          <w:sz w:val="24"/>
        </w:rPr>
        <w:fldChar w:fldCharType="end"/>
      </w:r>
      <w:r>
        <w:rPr>
          <w:rFonts w:ascii="Times New Roman" w:hAnsi="Times New Roman" w:cs="Times New Roman"/>
          <w:b w:val="0"/>
          <w:color w:val="000000"/>
          <w:sz w:val="24"/>
        </w:rPr>
        <w:br w:type="page"/>
      </w:r>
      <w:bookmarkStart w:id="3" w:name="_Toc256000048"/>
      <w:r>
        <w:rPr>
          <w:rFonts w:ascii="Times New Roman" w:hAnsi="Times New Roman" w:cs="Times New Roman"/>
          <w:b w:val="0"/>
          <w:color w:val="000000"/>
          <w:sz w:val="24"/>
        </w:rPr>
        <w:lastRenderedPageBreak/>
        <w:t xml:space="preserve">1. </w:t>
      </w:r>
      <w:proofErr w:type="spellStart"/>
      <w:r>
        <w:rPr>
          <w:rFonts w:ascii="Times New Roman" w:hAnsi="Times New Roman" w:cs="Times New Roman"/>
          <w:b w:val="0"/>
          <w:color w:val="000000"/>
          <w:sz w:val="24"/>
        </w:rPr>
        <w:t>Programme</w:t>
      </w:r>
      <w:proofErr w:type="spellEnd"/>
      <w:r>
        <w:rPr>
          <w:rFonts w:ascii="Times New Roman" w:hAnsi="Times New Roman" w:cs="Times New Roman"/>
          <w:b w:val="0"/>
          <w:color w:val="000000"/>
          <w:sz w:val="24"/>
        </w:rPr>
        <w:t xml:space="preserve"> strategy: main challenges and policy responses</w:t>
      </w:r>
      <w:bookmarkEnd w:id="3"/>
    </w:p>
    <w:p w14:paraId="476BAE3B" w14:textId="77777777" w:rsidR="00A77B3E" w:rsidRDefault="00CB4887">
      <w:pPr>
        <w:rPr>
          <w:color w:val="000000"/>
          <w:sz w:val="16"/>
        </w:rPr>
      </w:pPr>
      <w:r>
        <w:rPr>
          <w:color w:val="000000"/>
        </w:rPr>
        <w:t>Reference: points (a)(iii), (iv), (v) and (ix) Article 22(3) of Regulation (EU) 2021/1060 (CPR)</w:t>
      </w:r>
    </w:p>
    <w:p w14:paraId="0907DCB6" w14:textId="77777777" w:rsidR="00A77B3E" w:rsidRDefault="00A77B3E">
      <w:pPr>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604230BE" w14:textId="77777777">
        <w:trPr>
          <w:trHeight w:val="240"/>
        </w:trPr>
        <w:tc>
          <w:tcPr>
            <w:tcW w:w="5000" w:type="pct"/>
            <w:tcBorders>
              <w:top w:val="single" w:sz="4" w:space="0" w:color="auto"/>
              <w:left w:val="single" w:sz="4" w:space="0" w:color="auto"/>
              <w:bottom w:val="single" w:sz="4" w:space="0" w:color="auto"/>
              <w:right w:val="single" w:sz="4" w:space="0" w:color="auto"/>
            </w:tcBorders>
            <w:tcMar>
              <w:left w:w="100" w:type="dxa"/>
              <w:right w:w="100" w:type="dxa"/>
            </w:tcMar>
          </w:tcPr>
          <w:p w14:paraId="0DAAEC57" w14:textId="77777777" w:rsidR="00A77B3E" w:rsidRDefault="00A77B3E" w:rsidP="00A6056E">
            <w:pPr>
              <w:jc w:val="both"/>
              <w:rPr>
                <w:color w:val="000000"/>
                <w:sz w:val="0"/>
              </w:rPr>
            </w:pPr>
          </w:p>
          <w:p w14:paraId="71397E40" w14:textId="77777777" w:rsidR="00A77B3E" w:rsidRDefault="00CB4887" w:rsidP="00A6056E">
            <w:pPr>
              <w:jc w:val="both"/>
              <w:rPr>
                <w:color w:val="000000"/>
              </w:rPr>
            </w:pPr>
            <w:r>
              <w:rPr>
                <w:color w:val="000000"/>
              </w:rPr>
              <w:t xml:space="preserve">In Estonia, there has been a significant change in the national strategic planning process compared to the programming of the 2014-2020 period. All strategic planning of the national needs and their financing is central; there is no separate process for programming the EU funds. The planning is source-neutral; the mapping of important strategic goals is done without determining the source of budget. The funding is decided on a rolling basis during the yearly budgeting exercises. This fundamental change in process has also affected the compilation and structure of the BMVI </w:t>
            </w:r>
            <w:proofErr w:type="spellStart"/>
            <w:r>
              <w:rPr>
                <w:color w:val="000000"/>
              </w:rPr>
              <w:t>programme</w:t>
            </w:r>
            <w:proofErr w:type="spellEnd"/>
            <w:r>
              <w:rPr>
                <w:color w:val="000000"/>
              </w:rPr>
              <w:t>.</w:t>
            </w:r>
          </w:p>
          <w:p w14:paraId="45AD4361" w14:textId="77777777" w:rsidR="00A77B3E" w:rsidRDefault="00CB4887" w:rsidP="00A6056E">
            <w:pPr>
              <w:jc w:val="both"/>
              <w:rPr>
                <w:color w:val="000000"/>
              </w:rPr>
            </w:pPr>
            <w:r>
              <w:rPr>
                <w:color w:val="000000"/>
              </w:rPr>
              <w:t xml:space="preserve">The-long term umbrella strategy Estonia 2035 provides a coherent guidance for </w:t>
            </w:r>
            <w:proofErr w:type="gramStart"/>
            <w:r>
              <w:rPr>
                <w:color w:val="000000"/>
              </w:rPr>
              <w:t>policy-makers</w:t>
            </w:r>
            <w:proofErr w:type="gramEnd"/>
            <w:r>
              <w:rPr>
                <w:color w:val="000000"/>
              </w:rPr>
              <w:t xml:space="preserve">. The objectives will guarantee that Estonians will remain wise, active, and healthy, the Estonian society will remain caring, cooperative, and open, and our economy will remain strong, innovative, and responsible. The focus is also on assuring that environment is caring, safe, and high-quality, and that our nation is innovative, trustworthy, and </w:t>
            </w:r>
            <w:proofErr w:type="gramStart"/>
            <w:r>
              <w:rPr>
                <w:color w:val="000000"/>
              </w:rPr>
              <w:t>people-centered</w:t>
            </w:r>
            <w:proofErr w:type="gramEnd"/>
            <w:r>
              <w:rPr>
                <w:color w:val="000000"/>
              </w:rPr>
              <w:t>. All national strategies and action plans stem from the Estonia 2035.</w:t>
            </w:r>
          </w:p>
          <w:p w14:paraId="22FEA9E5" w14:textId="77777777" w:rsidR="00A77B3E" w:rsidRDefault="00CB4887" w:rsidP="00A6056E">
            <w:pPr>
              <w:jc w:val="both"/>
              <w:rPr>
                <w:color w:val="000000"/>
              </w:rPr>
            </w:pPr>
            <w:r>
              <w:rPr>
                <w:color w:val="000000"/>
              </w:rPr>
              <w:t xml:space="preserve">The main national strategy covering the border management and migration goals is the Internal Security Development Plan (ISDP). The ISDP has been compiled in close partnership with all relevant partners and stakeholders. In Estonia, the responsibility for implementing border management and migration policies is intertwined between several ministries and areas of government. The ISDP 2020-2030 </w:t>
            </w:r>
            <w:proofErr w:type="gramStart"/>
            <w:r>
              <w:rPr>
                <w:color w:val="000000"/>
              </w:rPr>
              <w:t>takes into account</w:t>
            </w:r>
            <w:proofErr w:type="gramEnd"/>
            <w:r>
              <w:rPr>
                <w:color w:val="000000"/>
              </w:rPr>
              <w:t xml:space="preserve"> the respective EU policies and goals and is complimented by the Foreign Policy Development Plan, Estonian Digital Society Development Plan, etc.</w:t>
            </w:r>
          </w:p>
          <w:p w14:paraId="1EC87EE0" w14:textId="77777777" w:rsidR="00A77B3E" w:rsidRDefault="00CB4887" w:rsidP="00A6056E">
            <w:pPr>
              <w:jc w:val="both"/>
              <w:rPr>
                <w:color w:val="000000"/>
              </w:rPr>
            </w:pPr>
            <w:r>
              <w:rPr>
                <w:color w:val="000000"/>
              </w:rPr>
              <w:t xml:space="preserve">Estonia ensures the surveillance of the Schengen external border. Border guards operate </w:t>
            </w:r>
            <w:proofErr w:type="gramStart"/>
            <w:r>
              <w:rPr>
                <w:color w:val="000000"/>
              </w:rPr>
              <w:t>on the basis of</w:t>
            </w:r>
            <w:proofErr w:type="gramEnd"/>
            <w:r>
              <w:rPr>
                <w:color w:val="000000"/>
              </w:rPr>
              <w:t xml:space="preserve"> the Schengen acquis and the principles of Integrated Border Management, important elements of which are patrols and risk analysis, border control, cross-border crime investigations in cooperation with other countries' internal security authorities, liaison officers in third countries and other international cooperation.</w:t>
            </w:r>
          </w:p>
          <w:p w14:paraId="0CB81232" w14:textId="77777777" w:rsidR="00A77B3E" w:rsidRDefault="00CB4887" w:rsidP="00A6056E">
            <w:pPr>
              <w:jc w:val="both"/>
              <w:rPr>
                <w:color w:val="000000"/>
              </w:rPr>
            </w:pPr>
            <w:r>
              <w:rPr>
                <w:color w:val="000000"/>
              </w:rPr>
              <w:t xml:space="preserve">In addition to border guards, a big role in facilitating legitimate border crossings for </w:t>
            </w:r>
            <w:r>
              <w:rPr>
                <w:i/>
                <w:iCs/>
                <w:color w:val="000000"/>
              </w:rPr>
              <w:t>bona fide</w:t>
            </w:r>
            <w:r>
              <w:rPr>
                <w:color w:val="000000"/>
              </w:rPr>
              <w:t xml:space="preserve"> travelers, while preventing irregular migration and security risks, is played by foreign representations of Estonia. Schengen visas are issued in accordance with the EU visa code ensuring the necessary safeguards and mechanisms to effectively protect the privacy and fundamental rights of travelers, particularly when it comes their private life and personal data.</w:t>
            </w:r>
          </w:p>
          <w:p w14:paraId="0C9ED232" w14:textId="77777777" w:rsidR="00A77B3E" w:rsidRDefault="00CB4887" w:rsidP="00A6056E">
            <w:pPr>
              <w:jc w:val="both"/>
              <w:rPr>
                <w:color w:val="000000"/>
              </w:rPr>
            </w:pPr>
            <w:r>
              <w:rPr>
                <w:color w:val="000000"/>
              </w:rPr>
              <w:t xml:space="preserve">The </w:t>
            </w:r>
            <w:r>
              <w:rPr>
                <w:b/>
                <w:bCs/>
                <w:color w:val="000000"/>
              </w:rPr>
              <w:t>biggest challenges for border management and visa process</w:t>
            </w:r>
            <w:r>
              <w:rPr>
                <w:color w:val="000000"/>
              </w:rPr>
              <w:t xml:space="preserve"> in Estonia are building up </w:t>
            </w:r>
            <w:r>
              <w:rPr>
                <w:b/>
                <w:bCs/>
                <w:color w:val="000000"/>
              </w:rPr>
              <w:t>border infrastructure at the Estonian-Russian land border</w:t>
            </w:r>
            <w:r>
              <w:rPr>
                <w:color w:val="000000"/>
              </w:rPr>
              <w:t xml:space="preserve">, ensuring </w:t>
            </w:r>
            <w:r>
              <w:rPr>
                <w:b/>
                <w:bCs/>
                <w:color w:val="000000"/>
              </w:rPr>
              <w:t xml:space="preserve">fluent but secure border </w:t>
            </w:r>
            <w:proofErr w:type="gramStart"/>
            <w:r>
              <w:rPr>
                <w:b/>
                <w:bCs/>
                <w:color w:val="000000"/>
              </w:rPr>
              <w:t>traffic</w:t>
            </w:r>
            <w:r>
              <w:rPr>
                <w:color w:val="000000"/>
              </w:rPr>
              <w:t>;</w:t>
            </w:r>
            <w:proofErr w:type="gramEnd"/>
            <w:r>
              <w:rPr>
                <w:color w:val="000000"/>
              </w:rPr>
              <w:t xml:space="preserve"> ensuring </w:t>
            </w:r>
            <w:r>
              <w:rPr>
                <w:b/>
                <w:bCs/>
                <w:color w:val="000000"/>
              </w:rPr>
              <w:t>interoperability and operation of the EU large-scale IT systems</w:t>
            </w:r>
            <w:r>
              <w:rPr>
                <w:color w:val="000000"/>
              </w:rPr>
              <w:t xml:space="preserve"> (EES, ETIAS, SIS, VIS), upgrading EUROSUR and maritime surveillance system for effective protection of the EU external border.</w:t>
            </w:r>
          </w:p>
          <w:p w14:paraId="43F28D53" w14:textId="77777777" w:rsidR="00A77B3E" w:rsidRDefault="00CB4887" w:rsidP="00A6056E">
            <w:pPr>
              <w:jc w:val="both"/>
              <w:rPr>
                <w:color w:val="000000"/>
              </w:rPr>
            </w:pPr>
            <w:r>
              <w:rPr>
                <w:color w:val="000000"/>
              </w:rPr>
              <w:t xml:space="preserve">The measures to address these challenges include developments and continuity of </w:t>
            </w:r>
            <w:r>
              <w:rPr>
                <w:b/>
                <w:bCs/>
                <w:color w:val="000000"/>
              </w:rPr>
              <w:t>information and communication technologies</w:t>
            </w:r>
            <w:r>
              <w:rPr>
                <w:color w:val="000000"/>
              </w:rPr>
              <w:t xml:space="preserve">, smart and innovative </w:t>
            </w:r>
            <w:r>
              <w:rPr>
                <w:b/>
                <w:bCs/>
                <w:color w:val="000000"/>
              </w:rPr>
              <w:t>technological tools</w:t>
            </w:r>
            <w:r>
              <w:rPr>
                <w:color w:val="000000"/>
              </w:rPr>
              <w:t xml:space="preserve">, increased </w:t>
            </w:r>
            <w:r>
              <w:rPr>
                <w:b/>
                <w:bCs/>
                <w:color w:val="000000"/>
              </w:rPr>
              <w:t>analytical capacity (artificial intelligence, CIRAM)</w:t>
            </w:r>
            <w:r>
              <w:rPr>
                <w:color w:val="000000"/>
              </w:rPr>
              <w:t xml:space="preserve">, </w:t>
            </w:r>
            <w:r>
              <w:rPr>
                <w:b/>
                <w:bCs/>
                <w:color w:val="000000"/>
              </w:rPr>
              <w:t>cooperation</w:t>
            </w:r>
            <w:r>
              <w:rPr>
                <w:color w:val="000000"/>
              </w:rPr>
              <w:t xml:space="preserve"> within and between different parties and authorities as well as improved national capabilities incl. through </w:t>
            </w:r>
            <w:r>
              <w:rPr>
                <w:b/>
                <w:bCs/>
                <w:color w:val="000000"/>
              </w:rPr>
              <w:t>training</w:t>
            </w:r>
            <w:r>
              <w:rPr>
                <w:color w:val="000000"/>
              </w:rPr>
              <w:t xml:space="preserve"> and purchase of </w:t>
            </w:r>
            <w:r>
              <w:rPr>
                <w:b/>
                <w:bCs/>
                <w:color w:val="000000"/>
              </w:rPr>
              <w:t>equipment</w:t>
            </w:r>
            <w:r>
              <w:rPr>
                <w:color w:val="000000"/>
              </w:rPr>
              <w:t xml:space="preserve">. </w:t>
            </w:r>
            <w:r>
              <w:rPr>
                <w:b/>
                <w:bCs/>
                <w:color w:val="000000"/>
              </w:rPr>
              <w:t>Staffing</w:t>
            </w:r>
            <w:r>
              <w:rPr>
                <w:color w:val="000000"/>
              </w:rPr>
              <w:t xml:space="preserve"> the relevant units with </w:t>
            </w:r>
            <w:proofErr w:type="gramStart"/>
            <w:r>
              <w:rPr>
                <w:color w:val="000000"/>
              </w:rPr>
              <w:t>sufficient number of</w:t>
            </w:r>
            <w:proofErr w:type="gramEnd"/>
            <w:r>
              <w:rPr>
                <w:color w:val="000000"/>
              </w:rPr>
              <w:t xml:space="preserve"> skilled professionals is also a necessity.</w:t>
            </w:r>
          </w:p>
          <w:p w14:paraId="4B2475BB" w14:textId="77777777" w:rsidR="00A77B3E" w:rsidRDefault="00CB4887" w:rsidP="00A6056E">
            <w:pPr>
              <w:jc w:val="both"/>
              <w:rPr>
                <w:color w:val="000000"/>
              </w:rPr>
            </w:pPr>
            <w:r>
              <w:rPr>
                <w:color w:val="000000"/>
              </w:rPr>
              <w:t>In previous years implementing relevant EU acquis was mostly through national budget. As complimentary resources, the External Borders and Visa instrument of the Internal Security Fund (ISFB) funding also provided valuable aid.</w:t>
            </w:r>
          </w:p>
          <w:p w14:paraId="50C552D6" w14:textId="2079F415" w:rsidR="00A77B3E" w:rsidRDefault="00CB4887" w:rsidP="00A6056E">
            <w:pPr>
              <w:jc w:val="both"/>
              <w:rPr>
                <w:color w:val="000000"/>
              </w:rPr>
            </w:pPr>
            <w:r>
              <w:rPr>
                <w:color w:val="000000"/>
              </w:rPr>
              <w:t xml:space="preserve">The same logic is used for period 2021-2027 – although the BMVI scope foresees measures for </w:t>
            </w:r>
            <w:proofErr w:type="gramStart"/>
            <w:r>
              <w:rPr>
                <w:color w:val="000000"/>
              </w:rPr>
              <w:t>the most</w:t>
            </w:r>
            <w:proofErr w:type="gramEnd"/>
            <w:r>
              <w:rPr>
                <w:color w:val="000000"/>
              </w:rPr>
              <w:t xml:space="preserve"> of the issues in the area of border management and visa, it is not feasible to overcome all the current challenges solely with the help of the BMVI funding. This </w:t>
            </w:r>
            <w:proofErr w:type="spellStart"/>
            <w:r>
              <w:rPr>
                <w:color w:val="000000"/>
              </w:rPr>
              <w:t>programme</w:t>
            </w:r>
            <w:proofErr w:type="spellEnd"/>
            <w:r>
              <w:rPr>
                <w:color w:val="000000"/>
              </w:rPr>
              <w:t xml:space="preserve"> seeks to address these to the maximum extent possible while also leaving a degree of flexibility to be able to respond to future events and changing priorities, </w:t>
            </w:r>
            <w:proofErr w:type="gramStart"/>
            <w:r>
              <w:rPr>
                <w:color w:val="000000"/>
              </w:rPr>
              <w:t>e.g.</w:t>
            </w:r>
            <w:proofErr w:type="gramEnd"/>
            <w:r>
              <w:rPr>
                <w:color w:val="000000"/>
              </w:rPr>
              <w:t xml:space="preserve"> the </w:t>
            </w:r>
            <w:proofErr w:type="spellStart"/>
            <w:r>
              <w:rPr>
                <w:color w:val="000000"/>
              </w:rPr>
              <w:t>programme</w:t>
            </w:r>
            <w:proofErr w:type="spellEnd"/>
            <w:r>
              <w:rPr>
                <w:color w:val="000000"/>
              </w:rPr>
              <w:t xml:space="preserve"> can also cover measures benefiting the target population affected by the Ukraine war. The types of intervention matching the “0 EUR” amount in financing tables of the </w:t>
            </w:r>
            <w:proofErr w:type="spellStart"/>
            <w:r>
              <w:rPr>
                <w:color w:val="000000"/>
              </w:rPr>
              <w:t>programme</w:t>
            </w:r>
            <w:proofErr w:type="spellEnd"/>
            <w:r>
              <w:rPr>
                <w:color w:val="000000"/>
              </w:rPr>
              <w:t xml:space="preserve"> correspond to those for which possible future needs linked to the implementation of the Thematic Facility are anticipated, in line with Article 22(4)(d) CPR. The actions to be financed will depend on the resources available and priorities at the time. The precise actions and the source of financing will be agreed during the implementation of the </w:t>
            </w:r>
            <w:proofErr w:type="spellStart"/>
            <w:r>
              <w:rPr>
                <w:color w:val="000000"/>
              </w:rPr>
              <w:t>programme</w:t>
            </w:r>
            <w:proofErr w:type="spellEnd"/>
            <w:r>
              <w:rPr>
                <w:color w:val="000000"/>
              </w:rPr>
              <w:t xml:space="preserve"> in accordance with national procedures. Synergies with other funds (</w:t>
            </w:r>
            <w:proofErr w:type="gramStart"/>
            <w:r>
              <w:rPr>
                <w:color w:val="000000"/>
              </w:rPr>
              <w:t>e.g.</w:t>
            </w:r>
            <w:proofErr w:type="gramEnd"/>
            <w:r>
              <w:rPr>
                <w:color w:val="000000"/>
              </w:rPr>
              <w:t xml:space="preserve"> AMIF, ISF, CPF, CCEI) and ag</w:t>
            </w:r>
            <w:ins w:id="4" w:author="Aivi Kuivonen" w:date="2023-07-07T14:16:00Z">
              <w:r w:rsidR="00FB1992">
                <w:rPr>
                  <w:color w:val="000000"/>
                </w:rPr>
                <w:t>e</w:t>
              </w:r>
            </w:ins>
            <w:r>
              <w:rPr>
                <w:color w:val="000000"/>
              </w:rPr>
              <w:t xml:space="preserve">ncies’ toolbox will be sought and </w:t>
            </w:r>
            <w:r>
              <w:rPr>
                <w:color w:val="000000"/>
              </w:rPr>
              <w:lastRenderedPageBreak/>
              <w:t>overlapping avoided by the thorough communication between ministries, European Commission, agencies and other relevant stakeholders.</w:t>
            </w:r>
          </w:p>
          <w:p w14:paraId="3D07B5A8" w14:textId="77777777" w:rsidR="00A77B3E" w:rsidRDefault="00CB4887" w:rsidP="00A6056E">
            <w:pPr>
              <w:jc w:val="both"/>
              <w:rPr>
                <w:color w:val="000000"/>
              </w:rPr>
            </w:pPr>
            <w:r>
              <w:rPr>
                <w:color w:val="000000"/>
              </w:rPr>
              <w:t>As the challenges remain mostly the same, the</w:t>
            </w:r>
            <w:r>
              <w:rPr>
                <w:i/>
                <w:iCs/>
                <w:color w:val="000000"/>
              </w:rPr>
              <w:t xml:space="preserve"> </w:t>
            </w:r>
            <w:r>
              <w:rPr>
                <w:color w:val="000000"/>
              </w:rPr>
              <w:t xml:space="preserve">BMVI </w:t>
            </w:r>
            <w:proofErr w:type="spellStart"/>
            <w:r>
              <w:rPr>
                <w:color w:val="000000"/>
              </w:rPr>
              <w:t>programme</w:t>
            </w:r>
            <w:proofErr w:type="spellEnd"/>
            <w:r>
              <w:rPr>
                <w:color w:val="000000"/>
              </w:rPr>
              <w:t xml:space="preserve"> will focus on similar activities as those of ISFB in the period of 2014-2020. The support will be given in grants. The BMVI </w:t>
            </w:r>
            <w:proofErr w:type="spellStart"/>
            <w:r>
              <w:rPr>
                <w:color w:val="000000"/>
              </w:rPr>
              <w:t>programme</w:t>
            </w:r>
            <w:proofErr w:type="spellEnd"/>
            <w:r>
              <w:rPr>
                <w:color w:val="000000"/>
              </w:rPr>
              <w:t xml:space="preserve"> design and strategy </w:t>
            </w:r>
            <w:proofErr w:type="gramStart"/>
            <w:r>
              <w:rPr>
                <w:color w:val="000000"/>
              </w:rPr>
              <w:t>takes into account</w:t>
            </w:r>
            <w:proofErr w:type="gramEnd"/>
            <w:r>
              <w:rPr>
                <w:color w:val="000000"/>
              </w:rPr>
              <w:t xml:space="preserve"> the administrative capacity and governance rules for efficiency and wherever possible simplification measures will be implemented to reduce the administrative burden and enhanced efficiency, effectiveness and economy. The BMVI </w:t>
            </w:r>
            <w:proofErr w:type="spellStart"/>
            <w:r>
              <w:rPr>
                <w:color w:val="000000"/>
              </w:rPr>
              <w:t>programme</w:t>
            </w:r>
            <w:proofErr w:type="spellEnd"/>
            <w:r>
              <w:rPr>
                <w:color w:val="000000"/>
              </w:rPr>
              <w:t xml:space="preserve"> provides for </w:t>
            </w:r>
            <w:proofErr w:type="gramStart"/>
            <w:r>
              <w:rPr>
                <w:color w:val="000000"/>
              </w:rPr>
              <w:t>a number of</w:t>
            </w:r>
            <w:proofErr w:type="gramEnd"/>
            <w:r>
              <w:rPr>
                <w:color w:val="000000"/>
              </w:rPr>
              <w:t xml:space="preserve"> actions that support increasing the surveillance of the EU external borders and border control capabilities. The actions contribute to latest requirements set out in the EBCG 2.0 Regulation, the improvement of information exchange, ensuring control of the external border in accordance with the common standards of the EU and uniform application of the EU acquis. Priority is given to the measures that support either maintaining or expanding the national capability to manage external borders as well as contribute to solidarity. For the common visa policy, it is important to continue with regular training of consular staff to ensure </w:t>
            </w:r>
            <w:proofErr w:type="spellStart"/>
            <w:r>
              <w:rPr>
                <w:color w:val="000000"/>
              </w:rPr>
              <w:t>harmonised</w:t>
            </w:r>
            <w:proofErr w:type="spellEnd"/>
            <w:r>
              <w:rPr>
                <w:color w:val="000000"/>
              </w:rPr>
              <w:t xml:space="preserve"> application of Visa Code and VIS regulation. In parallel modern equipment, such as facial recognition system needs to be purchased. It is also important to continue to develop and implement digital visas and systems. Developments related to common Visa Information System of the European Union is a priority.</w:t>
            </w:r>
          </w:p>
          <w:p w14:paraId="6BD0C6AB" w14:textId="77777777" w:rsidR="00A77B3E" w:rsidRDefault="00CB4887" w:rsidP="00A6056E">
            <w:pPr>
              <w:jc w:val="both"/>
              <w:rPr>
                <w:color w:val="000000"/>
              </w:rPr>
            </w:pPr>
            <w:r>
              <w:rPr>
                <w:color w:val="000000"/>
              </w:rPr>
              <w:t xml:space="preserve">Actions will be designed and implemented in line with the requirements of the EU Charter of Fundamental Rights. To ensure equal opportunities so that all people feel equally safe, regardless of their place of residence, language, gender, race, age, disability, </w:t>
            </w:r>
            <w:proofErr w:type="spellStart"/>
            <w:r>
              <w:rPr>
                <w:color w:val="000000"/>
              </w:rPr>
              <w:t>etc</w:t>
            </w:r>
            <w:proofErr w:type="spellEnd"/>
            <w:r>
              <w:rPr>
                <w:color w:val="000000"/>
              </w:rPr>
              <w:t xml:space="preserve"> target group needs are assessed. Activities which have or might have significant environmental impact are not financed from the BMVI.</w:t>
            </w:r>
          </w:p>
          <w:p w14:paraId="436289C1" w14:textId="77777777" w:rsidR="00A77B3E" w:rsidRDefault="00CB4887" w:rsidP="00A6056E">
            <w:pPr>
              <w:jc w:val="both"/>
              <w:rPr>
                <w:color w:val="000000"/>
              </w:rPr>
            </w:pPr>
            <w:r>
              <w:rPr>
                <w:color w:val="000000"/>
              </w:rPr>
              <w:t xml:space="preserve">Despite being less than 10% of the total budget, the BMVI </w:t>
            </w:r>
            <w:proofErr w:type="spellStart"/>
            <w:r>
              <w:rPr>
                <w:color w:val="000000"/>
              </w:rPr>
              <w:t>programme</w:t>
            </w:r>
            <w:proofErr w:type="spellEnd"/>
            <w:r>
              <w:rPr>
                <w:color w:val="000000"/>
              </w:rPr>
              <w:t xml:space="preserve"> allocation for specific objective: visa corresponds to all the needs expressed by all the potential beneficiaries (Ministry of Foreign Affairs and Police and Border Guard Board) to achieve this objective. Harmonized approach for the issuance of visas and to facilitate legitimate travel, while helping prevent migratory and security risks will be achieved in combination of BMVI, Structural Funds and national funding.</w:t>
            </w:r>
          </w:p>
          <w:p w14:paraId="364B7FDD" w14:textId="77777777" w:rsidR="00A77B3E" w:rsidRDefault="00CB4887" w:rsidP="00A6056E">
            <w:pPr>
              <w:jc w:val="both"/>
              <w:rPr>
                <w:color w:val="000000"/>
              </w:rPr>
            </w:pPr>
            <w:r>
              <w:rPr>
                <w:b/>
                <w:bCs/>
                <w:color w:val="000000"/>
              </w:rPr>
              <w:t>State of play of implementation of EU acquis and action plans:</w:t>
            </w:r>
          </w:p>
          <w:p w14:paraId="09751775" w14:textId="77777777" w:rsidR="00A77B3E" w:rsidRDefault="00CB4887" w:rsidP="00A6056E">
            <w:pPr>
              <w:jc w:val="both"/>
              <w:rPr>
                <w:color w:val="000000"/>
              </w:rPr>
            </w:pPr>
            <w:r>
              <w:rPr>
                <w:b/>
                <w:bCs/>
                <w:color w:val="000000"/>
                <w:u w:val="single"/>
              </w:rPr>
              <w:t>The Estonian National Integrated Border Management (IBM) strategy</w:t>
            </w:r>
          </w:p>
          <w:p w14:paraId="6C1192A2" w14:textId="1E38C1BE" w:rsidR="00A77B3E" w:rsidRPr="007C41BA" w:rsidRDefault="00CB4887" w:rsidP="007C41BA">
            <w:pPr>
              <w:jc w:val="both"/>
              <w:rPr>
                <w:rFonts w:asciiTheme="majorBidi" w:hAnsiTheme="majorBidi" w:cstheme="majorBidi"/>
                <w:i/>
              </w:rPr>
            </w:pPr>
            <w:r>
              <w:rPr>
                <w:color w:val="000000"/>
              </w:rPr>
              <w:t>IBM is a part of the Enhanced Border Security Program of the ISDP and is developed to fulfil the national obligation stipulated in the Regulation (EU) 2019/1896 on the European Border and Coast Guard. The IBM Strategy is accompanied with a specific action plan. The IBM Strategy and Action Plan are living documents, which are updated when necessary and brought in line with the respective European and Frontex strategies.</w:t>
            </w:r>
            <w:ins w:id="5" w:author="Aivi Kuivonen" w:date="2022-09-09T15:10:00Z">
              <w:r w:rsidR="007C41BA" w:rsidRPr="007C41BA">
                <w:rPr>
                  <w:rFonts w:asciiTheme="majorBidi" w:hAnsiTheme="majorBidi" w:cstheme="majorBidi"/>
                  <w:iCs/>
                </w:rPr>
                <w:t xml:space="preserve"> </w:t>
              </w:r>
            </w:ins>
            <w:ins w:id="6" w:author="Aivi Kuivonen" w:date="2023-07-07T13:02:00Z">
              <w:r w:rsidR="00F5321F">
                <w:rPr>
                  <w:rFonts w:asciiTheme="majorBidi" w:hAnsiTheme="majorBidi" w:cstheme="majorBidi"/>
                  <w:iCs/>
                </w:rPr>
                <w:t>N</w:t>
              </w:r>
            </w:ins>
            <w:ins w:id="7" w:author="Aivi Kuivonen" w:date="2022-09-09T15:10:00Z">
              <w:r w:rsidR="007C41BA" w:rsidRPr="007C41BA">
                <w:rPr>
                  <w:rFonts w:asciiTheme="majorBidi" w:hAnsiTheme="majorBidi" w:cstheme="majorBidi"/>
                  <w:iCs/>
                </w:rPr>
                <w:t xml:space="preserve">ational capability development plan </w:t>
              </w:r>
            </w:ins>
            <w:ins w:id="8" w:author="Aivi Kuivonen" w:date="2023-07-07T13:02:00Z">
              <w:r w:rsidR="00F5321F">
                <w:rPr>
                  <w:rFonts w:asciiTheme="majorBidi" w:hAnsiTheme="majorBidi" w:cstheme="majorBidi"/>
                  <w:iCs/>
                </w:rPr>
                <w:t>is</w:t>
              </w:r>
            </w:ins>
            <w:ins w:id="9" w:author="Aivi Kuivonen" w:date="2022-09-09T15:10:00Z">
              <w:r w:rsidR="007C41BA" w:rsidRPr="007C41BA">
                <w:rPr>
                  <w:rFonts w:asciiTheme="majorBidi" w:hAnsiTheme="majorBidi" w:cstheme="majorBidi"/>
                  <w:iCs/>
                </w:rPr>
                <w:t xml:space="preserve"> based on the strategic priorities in the national IBM strategy and other relevant strategies and </w:t>
              </w:r>
              <w:proofErr w:type="spellStart"/>
              <w:r w:rsidR="007C41BA" w:rsidRPr="007C41BA">
                <w:rPr>
                  <w:rFonts w:asciiTheme="majorBidi" w:hAnsiTheme="majorBidi" w:cstheme="majorBidi"/>
                  <w:iCs/>
                </w:rPr>
                <w:t>programmes</w:t>
              </w:r>
              <w:proofErr w:type="spellEnd"/>
              <w:r w:rsidR="007C41BA" w:rsidRPr="007C41BA">
                <w:rPr>
                  <w:rFonts w:asciiTheme="majorBidi" w:hAnsiTheme="majorBidi" w:cstheme="majorBidi"/>
                  <w:iCs/>
                </w:rPr>
                <w:t xml:space="preserve"> in the field of border management. The development of national border management capabilities will among other things be carried out in the framework of the EBCG capability development planning in accordance with the EBCG Regulation</w:t>
              </w:r>
            </w:ins>
            <w:ins w:id="10" w:author="Aivi Kuivonen" w:date="2023-07-20T10:04:00Z">
              <w:r w:rsidR="0047511D">
                <w:rPr>
                  <w:rFonts w:asciiTheme="majorBidi" w:hAnsiTheme="majorBidi" w:cstheme="majorBidi"/>
                  <w:iCs/>
                </w:rPr>
                <w:t>.</w:t>
              </w:r>
            </w:ins>
          </w:p>
          <w:p w14:paraId="7933345A" w14:textId="77777777" w:rsidR="00A77B3E" w:rsidRDefault="00CB4887" w:rsidP="007C41BA">
            <w:pPr>
              <w:jc w:val="both"/>
              <w:rPr>
                <w:color w:val="000000"/>
              </w:rPr>
            </w:pPr>
            <w:r>
              <w:rPr>
                <w:color w:val="000000"/>
              </w:rPr>
              <w:t xml:space="preserve">Estonian Police and Border Guard Board (PBGB) is the main authority responsible for the development and implementation of the IBM in Estonia. The main partners are the Estonian Ministry of Foreign Affairs, the Tax and Customs Board, the Environmental Board, the Estonian Defense Forces, the Defense </w:t>
            </w:r>
            <w:proofErr w:type="gramStart"/>
            <w:r>
              <w:rPr>
                <w:color w:val="000000"/>
              </w:rPr>
              <w:t>League</w:t>
            </w:r>
            <w:proofErr w:type="gramEnd"/>
            <w:r>
              <w:rPr>
                <w:color w:val="000000"/>
              </w:rPr>
              <w:t xml:space="preserve"> and the Estonian Internal Security Service.</w:t>
            </w:r>
          </w:p>
          <w:p w14:paraId="3C6C694A" w14:textId="77777777" w:rsidR="00A77B3E" w:rsidRDefault="00CB4887" w:rsidP="00A6056E">
            <w:pPr>
              <w:jc w:val="both"/>
              <w:rPr>
                <w:color w:val="000000"/>
              </w:rPr>
            </w:pPr>
            <w:r>
              <w:rPr>
                <w:color w:val="000000"/>
              </w:rPr>
              <w:t>The national IBM takes fully into account the strategic objectives of the Technical and Operational Strategy for European Integrated Border management:</w:t>
            </w:r>
          </w:p>
          <w:p w14:paraId="26101AD2" w14:textId="77777777" w:rsidR="00A77B3E" w:rsidRDefault="00CB4887" w:rsidP="00A6056E">
            <w:pPr>
              <w:jc w:val="both"/>
              <w:rPr>
                <w:color w:val="000000"/>
              </w:rPr>
            </w:pPr>
            <w:r>
              <w:rPr>
                <w:color w:val="000000"/>
              </w:rPr>
              <w:t xml:space="preserve">1. Reduced vulnerability of the external borders based on comprehensive situational </w:t>
            </w:r>
            <w:proofErr w:type="gramStart"/>
            <w:r>
              <w:rPr>
                <w:color w:val="000000"/>
              </w:rPr>
              <w:t>awareness;</w:t>
            </w:r>
            <w:proofErr w:type="gramEnd"/>
          </w:p>
          <w:p w14:paraId="52E1A315" w14:textId="77777777" w:rsidR="00A77B3E" w:rsidRDefault="00CB4887" w:rsidP="00A6056E">
            <w:pPr>
              <w:jc w:val="both"/>
              <w:rPr>
                <w:color w:val="000000"/>
              </w:rPr>
            </w:pPr>
            <w:r>
              <w:rPr>
                <w:color w:val="000000"/>
              </w:rPr>
              <w:t xml:space="preserve">2. Safe, secure and well-functioning EU external </w:t>
            </w:r>
            <w:proofErr w:type="gramStart"/>
            <w:r>
              <w:rPr>
                <w:color w:val="000000"/>
              </w:rPr>
              <w:t>borders;</w:t>
            </w:r>
            <w:proofErr w:type="gramEnd"/>
          </w:p>
          <w:p w14:paraId="353A50B2" w14:textId="77777777" w:rsidR="00A77B3E" w:rsidRDefault="00CB4887" w:rsidP="00A6056E">
            <w:pPr>
              <w:jc w:val="both"/>
              <w:rPr>
                <w:color w:val="000000"/>
              </w:rPr>
            </w:pPr>
            <w:r>
              <w:rPr>
                <w:color w:val="000000"/>
              </w:rPr>
              <w:t>3. Sustained European Border and Coast Guard capabilities.</w:t>
            </w:r>
          </w:p>
          <w:p w14:paraId="19367E01" w14:textId="77777777" w:rsidR="00A77B3E" w:rsidRDefault="00A77B3E" w:rsidP="00A6056E">
            <w:pPr>
              <w:jc w:val="both"/>
              <w:rPr>
                <w:color w:val="000000"/>
              </w:rPr>
            </w:pPr>
          </w:p>
          <w:p w14:paraId="5A8CAED3" w14:textId="77777777" w:rsidR="00A77B3E" w:rsidRDefault="00CB4887" w:rsidP="00A6056E">
            <w:pPr>
              <w:jc w:val="both"/>
              <w:rPr>
                <w:color w:val="000000"/>
              </w:rPr>
            </w:pPr>
            <w:r>
              <w:rPr>
                <w:b/>
                <w:bCs/>
                <w:color w:val="000000"/>
                <w:u w:val="single"/>
              </w:rPr>
              <w:t>Development of the national components of the European Border and Coast Guard (EBCG)</w:t>
            </w:r>
          </w:p>
          <w:p w14:paraId="621BB2E9" w14:textId="77777777" w:rsidR="00A77B3E" w:rsidRDefault="00CB4887" w:rsidP="00A6056E">
            <w:pPr>
              <w:jc w:val="both"/>
              <w:rPr>
                <w:color w:val="000000"/>
              </w:rPr>
            </w:pPr>
            <w:r>
              <w:rPr>
                <w:color w:val="000000"/>
              </w:rPr>
              <w:t>National border and coast guard team for supporting the</w:t>
            </w:r>
            <w:r>
              <w:rPr>
                <w:b/>
                <w:bCs/>
                <w:color w:val="000000"/>
              </w:rPr>
              <w:t xml:space="preserve"> </w:t>
            </w:r>
            <w:r>
              <w:rPr>
                <w:color w:val="000000"/>
              </w:rPr>
              <w:t xml:space="preserve">EBCG is established in the PBGB. Technical equipment reserve is created. Equipment purchased will </w:t>
            </w:r>
            <w:proofErr w:type="gramStart"/>
            <w:r>
              <w:rPr>
                <w:color w:val="000000"/>
              </w:rPr>
              <w:t>be in compliance with</w:t>
            </w:r>
            <w:proofErr w:type="gramEnd"/>
            <w:r>
              <w:rPr>
                <w:color w:val="000000"/>
              </w:rPr>
              <w:t xml:space="preserve"> technical standards set out by Frontex. Operational assistance to MSs is provided under Frontex coordination, as necessary. The PBGB participates in Frontex joint operations, in border interventions and in return related interventions. Estonia participates in Frontex risk analysis, pooled </w:t>
            </w:r>
            <w:proofErr w:type="gramStart"/>
            <w:r>
              <w:rPr>
                <w:color w:val="000000"/>
              </w:rPr>
              <w:t>resources</w:t>
            </w:r>
            <w:proofErr w:type="gramEnd"/>
            <w:r>
              <w:rPr>
                <w:color w:val="000000"/>
              </w:rPr>
              <w:t xml:space="preserve"> and training standards development and in other working groups and training events. Deployment of Frontex-, CEPOL- and </w:t>
            </w:r>
            <w:proofErr w:type="spellStart"/>
            <w:r>
              <w:rPr>
                <w:color w:val="000000"/>
              </w:rPr>
              <w:t>eu</w:t>
            </w:r>
            <w:proofErr w:type="spellEnd"/>
            <w:r>
              <w:rPr>
                <w:color w:val="000000"/>
              </w:rPr>
              <w:t xml:space="preserve">-LISA-trained and certified experts and advisers contribute to the further development of the Estonian capability to protect EU external borders. So far Estonia has fulfilled 100% of its obligations towards </w:t>
            </w:r>
            <w:proofErr w:type="spellStart"/>
            <w:r>
              <w:rPr>
                <w:color w:val="000000"/>
              </w:rPr>
              <w:t>Forntex</w:t>
            </w:r>
            <w:proofErr w:type="spellEnd"/>
            <w:r>
              <w:rPr>
                <w:color w:val="000000"/>
              </w:rPr>
              <w:t xml:space="preserve"> II- and III-</w:t>
            </w:r>
            <w:r>
              <w:rPr>
                <w:color w:val="000000"/>
              </w:rPr>
              <w:lastRenderedPageBreak/>
              <w:t>category standing corps. Regular information sharing with Agencies is in line with the agreed format regarding FRAN, EUROSUR and vulnerability assessment. National Coordination Center (NCC) is responsible for effective information analysis based on CIRAM and information exchange with EU MSs and Frontex. The further development of national components of EBCG involve harmonized training of border guards in accordance with the Common Core Curricula for Border Guards and procurement of operating means, which are in accordance with Frontex standards.</w:t>
            </w:r>
          </w:p>
          <w:p w14:paraId="5BAB81D0" w14:textId="77777777" w:rsidR="00A77B3E" w:rsidRDefault="00CB4887" w:rsidP="00A6056E">
            <w:pPr>
              <w:jc w:val="both"/>
              <w:rPr>
                <w:color w:val="000000"/>
              </w:rPr>
            </w:pPr>
            <w:r>
              <w:rPr>
                <w:b/>
                <w:bCs/>
                <w:color w:val="000000"/>
                <w:u w:val="single"/>
              </w:rPr>
              <w:t xml:space="preserve">EUROSUR </w:t>
            </w:r>
          </w:p>
          <w:p w14:paraId="5D9FFB5A" w14:textId="77777777" w:rsidR="00A77B3E" w:rsidRDefault="00CB4887" w:rsidP="00A6056E">
            <w:pPr>
              <w:jc w:val="both"/>
              <w:rPr>
                <w:color w:val="000000"/>
              </w:rPr>
            </w:pPr>
            <w:r>
              <w:rPr>
                <w:color w:val="000000"/>
              </w:rPr>
              <w:t>EUROSUR was installed in the PBGB on 7 November 2012 by the information technology officials of Frontex. Since October 1</w:t>
            </w:r>
            <w:proofErr w:type="gramStart"/>
            <w:r>
              <w:rPr>
                <w:color w:val="000000"/>
              </w:rPr>
              <w:t xml:space="preserve"> 2014</w:t>
            </w:r>
            <w:proofErr w:type="gramEnd"/>
            <w:r>
              <w:rPr>
                <w:color w:val="000000"/>
              </w:rPr>
              <w:t>, NCC Estonia has been operating as the Single Point of Contact (</w:t>
            </w:r>
            <w:proofErr w:type="spellStart"/>
            <w:r>
              <w:rPr>
                <w:color w:val="000000"/>
              </w:rPr>
              <w:t>SPoC</w:t>
            </w:r>
            <w:proofErr w:type="spellEnd"/>
            <w:r>
              <w:rPr>
                <w:color w:val="000000"/>
              </w:rPr>
              <w:t>) of the PBGB. The scope of EUROSUR will considerably evolve to cover all aspects related to information exchange. Implementation of EUROSUR in line with the new features of the new EBCG Regulation and in particular the following points will be implemented:</w:t>
            </w:r>
          </w:p>
          <w:p w14:paraId="5D7A9006" w14:textId="77777777" w:rsidR="00A77B3E" w:rsidRDefault="00CB4887" w:rsidP="00A6056E">
            <w:pPr>
              <w:numPr>
                <w:ilvl w:val="0"/>
                <w:numId w:val="1"/>
              </w:numPr>
              <w:jc w:val="both"/>
              <w:rPr>
                <w:color w:val="000000"/>
              </w:rPr>
            </w:pPr>
            <w:r>
              <w:rPr>
                <w:color w:val="000000"/>
              </w:rPr>
              <w:t>The scope of EUROSUR which now includes systematic reporting related to checks at border crossing points, air border surveillance and the reporting of available information on secondary movement.</w:t>
            </w:r>
          </w:p>
          <w:p w14:paraId="41F41856" w14:textId="77777777" w:rsidR="00A77B3E" w:rsidRDefault="00CB4887" w:rsidP="00A6056E">
            <w:pPr>
              <w:numPr>
                <w:ilvl w:val="0"/>
                <w:numId w:val="1"/>
              </w:numPr>
              <w:jc w:val="both"/>
              <w:rPr>
                <w:color w:val="000000"/>
              </w:rPr>
            </w:pPr>
            <w:r>
              <w:rPr>
                <w:color w:val="000000"/>
              </w:rPr>
              <w:t xml:space="preserve">Possible evolution of the national coordination </w:t>
            </w:r>
            <w:proofErr w:type="spellStart"/>
            <w:r>
              <w:rPr>
                <w:color w:val="000000"/>
              </w:rPr>
              <w:t>centres</w:t>
            </w:r>
            <w:proofErr w:type="spellEnd"/>
            <w:r>
              <w:rPr>
                <w:color w:val="000000"/>
              </w:rPr>
              <w:t xml:space="preserve"> with enlarged interagency cooperation to cover the new scope of EUROSUR.</w:t>
            </w:r>
          </w:p>
          <w:p w14:paraId="4C567322" w14:textId="77777777" w:rsidR="00A77B3E" w:rsidRDefault="00CB4887" w:rsidP="00A6056E">
            <w:pPr>
              <w:numPr>
                <w:ilvl w:val="0"/>
                <w:numId w:val="1"/>
              </w:numPr>
              <w:jc w:val="both"/>
              <w:rPr>
                <w:color w:val="000000"/>
              </w:rPr>
            </w:pPr>
            <w:r>
              <w:rPr>
                <w:color w:val="000000"/>
              </w:rPr>
              <w:t>The evolution of the IT systems software and architecture to meet the new communication standards and allow machine to machine interconnection.</w:t>
            </w:r>
          </w:p>
          <w:p w14:paraId="2B8BBBAA" w14:textId="77777777" w:rsidR="00A77B3E" w:rsidRDefault="00CB4887" w:rsidP="00A6056E">
            <w:pPr>
              <w:numPr>
                <w:ilvl w:val="0"/>
                <w:numId w:val="1"/>
              </w:numPr>
              <w:jc w:val="both"/>
              <w:rPr>
                <w:color w:val="000000"/>
              </w:rPr>
            </w:pPr>
            <w:r>
              <w:rPr>
                <w:color w:val="000000"/>
              </w:rPr>
              <w:t>The necessary recruitment and training of EUROSUR operators.</w:t>
            </w:r>
          </w:p>
          <w:p w14:paraId="2AAB3A35" w14:textId="77777777" w:rsidR="00A77B3E" w:rsidRDefault="00CB4887" w:rsidP="00A6056E">
            <w:pPr>
              <w:numPr>
                <w:ilvl w:val="0"/>
                <w:numId w:val="1"/>
              </w:numPr>
              <w:jc w:val="both"/>
              <w:rPr>
                <w:color w:val="000000"/>
              </w:rPr>
            </w:pPr>
            <w:r>
              <w:rPr>
                <w:color w:val="000000"/>
              </w:rPr>
              <w:t>Security evolution and the need to connect the communication network up to EU confidential which could impact both physical and IT security but also training and personnel.</w:t>
            </w:r>
          </w:p>
          <w:p w14:paraId="05E4C7BE" w14:textId="77777777" w:rsidR="00A77B3E" w:rsidRDefault="00CB4887" w:rsidP="00A6056E">
            <w:pPr>
              <w:jc w:val="both"/>
              <w:rPr>
                <w:color w:val="000000"/>
              </w:rPr>
            </w:pPr>
            <w:r>
              <w:rPr>
                <w:b/>
                <w:bCs/>
                <w:color w:val="000000"/>
                <w:u w:val="single"/>
              </w:rPr>
              <w:t>Large-scale IT-systems and interoperability</w:t>
            </w:r>
          </w:p>
          <w:p w14:paraId="34CF7840" w14:textId="77777777" w:rsidR="00A77B3E" w:rsidRDefault="00CB4887" w:rsidP="00A6056E">
            <w:pPr>
              <w:jc w:val="both"/>
              <w:rPr>
                <w:color w:val="000000"/>
              </w:rPr>
            </w:pPr>
            <w:r>
              <w:rPr>
                <w:color w:val="000000"/>
              </w:rPr>
              <w:t>Estonia is committed to timely implementation of smart border package (</w:t>
            </w:r>
            <w:proofErr w:type="gramStart"/>
            <w:r>
              <w:rPr>
                <w:color w:val="000000"/>
              </w:rPr>
              <w:t>e.g.</w:t>
            </w:r>
            <w:proofErr w:type="gramEnd"/>
            <w:r>
              <w:rPr>
                <w:color w:val="000000"/>
              </w:rPr>
              <w:t xml:space="preserve"> Entry-Exit System (EES), European Travel Information and Authorization System (ETIAS), Schengen Information System (SIS), Visa Information System (VIS) and their interoperability. The interfaces between national border control and migration surveillance systems and the EES National Unit Interface have been created. Preparations for creating Central Access Point and projects implementing new SIS and ETIAS regulations are advancing. Due attention must be paid to ensuring effective coordination between different national agencies and other relevant stakeholders and allocation of adequate human and financial resources, as well as a timely execution of procurement and other administrative procedures. Estonia needs to adjust its workflows and requirement for providing specific training </w:t>
            </w:r>
            <w:proofErr w:type="spellStart"/>
            <w:r>
              <w:rPr>
                <w:color w:val="000000"/>
              </w:rPr>
              <w:t>programmes</w:t>
            </w:r>
            <w:proofErr w:type="spellEnd"/>
            <w:r>
              <w:rPr>
                <w:color w:val="000000"/>
              </w:rPr>
              <w:t xml:space="preserve">, as the proper implementation of the IT systems alone is not enough to ensure the success of the new information architecture of the EU. Also, governance structures need to be in place, national implementation </w:t>
            </w:r>
            <w:proofErr w:type="spellStart"/>
            <w:r>
              <w:rPr>
                <w:color w:val="000000"/>
              </w:rPr>
              <w:t>programmes</w:t>
            </w:r>
            <w:proofErr w:type="spellEnd"/>
            <w:r>
              <w:rPr>
                <w:color w:val="000000"/>
              </w:rPr>
              <w:t xml:space="preserve"> adopted and working procedures changed.</w:t>
            </w:r>
          </w:p>
          <w:p w14:paraId="1644F9E2" w14:textId="77777777" w:rsidR="00A77B3E" w:rsidRDefault="00CB4887" w:rsidP="00A6056E">
            <w:pPr>
              <w:jc w:val="both"/>
              <w:rPr>
                <w:color w:val="000000"/>
              </w:rPr>
            </w:pPr>
            <w:proofErr w:type="spellStart"/>
            <w:r>
              <w:rPr>
                <w:b/>
                <w:bCs/>
                <w:color w:val="000000"/>
                <w:u w:val="single"/>
              </w:rPr>
              <w:t>Scheval</w:t>
            </w:r>
            <w:proofErr w:type="spellEnd"/>
            <w:r>
              <w:rPr>
                <w:b/>
                <w:bCs/>
                <w:color w:val="000000"/>
                <w:u w:val="single"/>
              </w:rPr>
              <w:t xml:space="preserve"> recommendations and vulnerability assessment</w:t>
            </w:r>
          </w:p>
          <w:p w14:paraId="6F330347" w14:textId="77777777" w:rsidR="00A77B3E" w:rsidRDefault="00CB4887" w:rsidP="00A6056E">
            <w:pPr>
              <w:jc w:val="both"/>
              <w:rPr>
                <w:color w:val="000000"/>
              </w:rPr>
            </w:pPr>
            <w:r>
              <w:rPr>
                <w:color w:val="000000"/>
              </w:rPr>
              <w:t>Estonia has successfully passed the Schengen evaluation and vulnerability assessments. No major deficiencies concerning border management were identified in 2018.</w:t>
            </w:r>
          </w:p>
          <w:p w14:paraId="1311B322" w14:textId="77777777" w:rsidR="00A77B3E" w:rsidRDefault="00CB4887" w:rsidP="00A6056E">
            <w:pPr>
              <w:jc w:val="both"/>
              <w:rPr>
                <w:color w:val="000000"/>
              </w:rPr>
            </w:pPr>
            <w:r>
              <w:rPr>
                <w:color w:val="000000"/>
              </w:rPr>
              <w:t xml:space="preserve">As of 2019 4 vulnerability assessment recommendations were pending, all of which have been closed. Last recommendation (EE005 – CIRAM 2.0 training) was closed </w:t>
            </w:r>
            <w:proofErr w:type="gramStart"/>
            <w:r>
              <w:rPr>
                <w:color w:val="000000"/>
              </w:rPr>
              <w:t>in</w:t>
            </w:r>
            <w:proofErr w:type="gramEnd"/>
            <w:r>
              <w:rPr>
                <w:color w:val="000000"/>
              </w:rPr>
              <w:t xml:space="preserve"> July 5th 2021.Estonian priorities are measures addressing outstanding shortcomings identified in the Vulnerability Assessment/</w:t>
            </w:r>
            <w:proofErr w:type="spellStart"/>
            <w:r>
              <w:rPr>
                <w:color w:val="000000"/>
              </w:rPr>
              <w:t>Scheval</w:t>
            </w:r>
            <w:proofErr w:type="spellEnd"/>
            <w:r>
              <w:rPr>
                <w:color w:val="000000"/>
              </w:rPr>
              <w:t xml:space="preserve"> Evaluation recommendations. Measures that take account developments of legislative framework are foreseen.</w:t>
            </w:r>
          </w:p>
          <w:p w14:paraId="2911C80A" w14:textId="77777777" w:rsidR="00A77B3E" w:rsidRDefault="00CB4887" w:rsidP="00A6056E">
            <w:pPr>
              <w:jc w:val="both"/>
              <w:rPr>
                <w:color w:val="000000"/>
              </w:rPr>
            </w:pPr>
            <w:r>
              <w:rPr>
                <w:color w:val="000000"/>
              </w:rPr>
              <w:t>The Schengen evaluation of Estonia's visa policy took place in October 2018. In total, 56 recommendations were issued to Estonia, two of which are still to be completed. One recommendation is related to the introduction of a new visa register and should be completed in 2024, funding is foreseen in the BMVI. The second recommendation for the compliance of the visa register with the data protection requirements will be completed in 2022. State budget was used to implement Schengen recommendations.</w:t>
            </w:r>
          </w:p>
          <w:p w14:paraId="2A33F350" w14:textId="77777777" w:rsidR="00A77B3E" w:rsidRDefault="00CB4887" w:rsidP="00A6056E">
            <w:pPr>
              <w:jc w:val="both"/>
              <w:rPr>
                <w:color w:val="000000"/>
              </w:rPr>
            </w:pPr>
            <w:r>
              <w:rPr>
                <w:b/>
                <w:bCs/>
                <w:color w:val="000000"/>
              </w:rPr>
              <w:t>Transfer</w:t>
            </w:r>
          </w:p>
          <w:p w14:paraId="260A0913" w14:textId="77777777" w:rsidR="00A77B3E" w:rsidRDefault="00CB4887" w:rsidP="00A6056E">
            <w:pPr>
              <w:jc w:val="both"/>
              <w:rPr>
                <w:color w:val="000000"/>
              </w:rPr>
            </w:pPr>
            <w:r>
              <w:rPr>
                <w:color w:val="000000"/>
              </w:rPr>
              <w:t xml:space="preserve">Estonia applies for the transfer of 5% of the AMIF initial allocation (1 112 731 €) to the BMVI in line with Article 26 (1) CPR. Estonia ensures that the objectives of the AMIF will be met also after the transfer of 5%. The 2021-2027 AMIF </w:t>
            </w:r>
            <w:proofErr w:type="spellStart"/>
            <w:r>
              <w:rPr>
                <w:color w:val="000000"/>
              </w:rPr>
              <w:t>programme</w:t>
            </w:r>
            <w:proofErr w:type="spellEnd"/>
            <w:r>
              <w:rPr>
                <w:color w:val="000000"/>
              </w:rPr>
              <w:t xml:space="preserve"> considers all the relevant needs of potential beneficiaries that have been mapped during the preparation of national strategies compiled to implement relevant policies. The integration measures for the third country nationals will be complemented and in large part funded </w:t>
            </w:r>
            <w:r>
              <w:rPr>
                <w:color w:val="000000"/>
              </w:rPr>
              <w:lastRenderedPageBreak/>
              <w:t>by the ESF+. There is also possibility to use Thematic Facility. Furthermore, as AMIF projects will start in the second half of 2022, there is a potential risk that Estonia will not be able to use the 10% of the initial AMIF allocation by the mid-term review and would lose the right for the additional funding as stipulated in the Article 17(2) of the Regulation (EL) 2021/1147.</w:t>
            </w:r>
          </w:p>
          <w:p w14:paraId="6A0ADC8A" w14:textId="77777777" w:rsidR="00A77B3E" w:rsidRDefault="00CB4887" w:rsidP="00A6056E">
            <w:pPr>
              <w:jc w:val="both"/>
              <w:rPr>
                <w:color w:val="000000"/>
              </w:rPr>
            </w:pPr>
            <w:r>
              <w:rPr>
                <w:color w:val="000000"/>
              </w:rPr>
              <w:t xml:space="preserve">One of the biggest challenges and therefore the government’s priority in Estonia is protecting the EU external border – Estonian-Russian land border. Estonia has already invested a considerable </w:t>
            </w:r>
            <w:proofErr w:type="gramStart"/>
            <w:r>
              <w:rPr>
                <w:color w:val="000000"/>
              </w:rPr>
              <w:t>amount</w:t>
            </w:r>
            <w:proofErr w:type="gramEnd"/>
            <w:r>
              <w:rPr>
                <w:color w:val="000000"/>
              </w:rPr>
              <w:t xml:space="preserve"> of national resources to erect the border fence and will continue to do so. The goal for the years 2022-2025 is to equip the land border with state-of-the-art surveillance technology. Almost 52 % of the BMVI allocation has been planned to use for that goal, however because the cost for the technology in that kind of volume is very high, additional amounts are sought. AMIF transfer in an amount of 1 112 731 € will be used as one additional source.</w:t>
            </w:r>
          </w:p>
          <w:p w14:paraId="3DBB94A4" w14:textId="77777777" w:rsidR="00A77B3E" w:rsidRDefault="00A77B3E" w:rsidP="00A6056E">
            <w:pPr>
              <w:jc w:val="both"/>
              <w:rPr>
                <w:color w:val="000000"/>
              </w:rPr>
            </w:pPr>
          </w:p>
        </w:tc>
      </w:tr>
    </w:tbl>
    <w:p w14:paraId="6654C8B4" w14:textId="77777777" w:rsidR="00A77B3E" w:rsidRDefault="00A77B3E">
      <w:pPr>
        <w:rPr>
          <w:color w:val="000000"/>
        </w:rPr>
        <w:sectPr w:rsidR="00A77B3E">
          <w:footerReference w:type="default" r:id="rId8"/>
          <w:pgSz w:w="11906" w:h="16838"/>
          <w:pgMar w:top="720" w:right="936" w:bottom="864" w:left="720" w:header="0" w:footer="72" w:gutter="0"/>
          <w:cols w:space="720"/>
          <w:noEndnote/>
          <w:docGrid w:linePitch="360"/>
        </w:sectPr>
      </w:pPr>
    </w:p>
    <w:p w14:paraId="5DA49FDE" w14:textId="77777777" w:rsidR="00A77B3E" w:rsidRDefault="00CB4887">
      <w:pPr>
        <w:pStyle w:val="Heading1"/>
        <w:spacing w:before="100" w:after="0"/>
        <w:rPr>
          <w:rFonts w:ascii="Times New Roman" w:hAnsi="Times New Roman" w:cs="Times New Roman"/>
          <w:b w:val="0"/>
          <w:color w:val="000000"/>
          <w:sz w:val="24"/>
        </w:rPr>
      </w:pPr>
      <w:bookmarkStart w:id="11" w:name="_Toc256000049"/>
      <w:r>
        <w:rPr>
          <w:rFonts w:ascii="Times New Roman" w:hAnsi="Times New Roman" w:cs="Times New Roman"/>
          <w:b w:val="0"/>
          <w:color w:val="000000"/>
          <w:sz w:val="24"/>
        </w:rPr>
        <w:lastRenderedPageBreak/>
        <w:t>2. Specific Objectives &amp; Technical Assistance</w:t>
      </w:r>
      <w:bookmarkEnd w:id="11"/>
    </w:p>
    <w:p w14:paraId="0F95F8DE" w14:textId="77777777" w:rsidR="00A77B3E" w:rsidRDefault="00A77B3E">
      <w:pPr>
        <w:spacing w:before="100"/>
        <w:rPr>
          <w:color w:val="000000"/>
          <w:sz w:val="0"/>
        </w:rPr>
      </w:pPr>
    </w:p>
    <w:p w14:paraId="077921BC" w14:textId="77777777" w:rsidR="00A77B3E" w:rsidRDefault="00CB4887">
      <w:pPr>
        <w:spacing w:before="100"/>
        <w:rPr>
          <w:color w:val="000000"/>
          <w:sz w:val="12"/>
        </w:rPr>
      </w:pPr>
      <w:r>
        <w:rPr>
          <w:color w:val="000000"/>
        </w:rPr>
        <w:t>Reference: Article 22(2) and (4) CPR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5120"/>
        <w:gridCol w:w="2560"/>
      </w:tblGrid>
      <w:tr w:rsidR="009C3F87" w14:paraId="194D0C9D" w14:textId="77777777">
        <w:trPr>
          <w:trHeight w:val="160"/>
          <w:tblHeader/>
        </w:trPr>
        <w:tc>
          <w:tcPr>
            <w:tcW w:w="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0FEEE8" w14:textId="77777777" w:rsidR="00A77B3E" w:rsidRDefault="00CB4887">
            <w:pPr>
              <w:spacing w:before="100"/>
              <w:jc w:val="center"/>
              <w:rPr>
                <w:color w:val="000000"/>
              </w:rPr>
            </w:pPr>
            <w:r>
              <w:rPr>
                <w:color w:val="000000"/>
              </w:rPr>
              <w:t xml:space="preserve"> Selected</w:t>
            </w:r>
          </w:p>
        </w:tc>
        <w:tc>
          <w:tcPr>
            <w:tcW w:w="4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4D0A4D" w14:textId="77777777" w:rsidR="00A77B3E" w:rsidRDefault="00CB4887">
            <w:pPr>
              <w:spacing w:before="100"/>
              <w:jc w:val="center"/>
              <w:rPr>
                <w:color w:val="000000"/>
              </w:rPr>
            </w:pPr>
            <w:r>
              <w:rPr>
                <w:color w:val="000000"/>
              </w:rPr>
              <w:t xml:space="preserve">Specific objective or </w:t>
            </w:r>
            <w:proofErr w:type="gramStart"/>
            <w:r>
              <w:rPr>
                <w:color w:val="000000"/>
              </w:rPr>
              <w:t>Technical</w:t>
            </w:r>
            <w:proofErr w:type="gramEnd"/>
            <w:r>
              <w:rPr>
                <w:color w:val="000000"/>
              </w:rPr>
              <w:t xml:space="preserve"> assistance</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912BE0" w14:textId="77777777" w:rsidR="00A77B3E" w:rsidRDefault="00CB4887">
            <w:pPr>
              <w:spacing w:before="100"/>
              <w:jc w:val="center"/>
              <w:rPr>
                <w:color w:val="000000"/>
              </w:rPr>
            </w:pPr>
            <w:r>
              <w:rPr>
                <w:color w:val="000000"/>
              </w:rPr>
              <w:t>Type of action</w:t>
            </w:r>
          </w:p>
        </w:tc>
      </w:tr>
      <w:tr w:rsidR="009C3F87" w14:paraId="25D0B269"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E9AD84"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B26990"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886D29" w14:textId="77777777" w:rsidR="00A77B3E" w:rsidRDefault="00CB4887">
            <w:pPr>
              <w:spacing w:before="100"/>
              <w:rPr>
                <w:color w:val="000000"/>
              </w:rPr>
            </w:pPr>
            <w:r>
              <w:rPr>
                <w:color w:val="000000"/>
              </w:rPr>
              <w:t>Regular actions</w:t>
            </w:r>
          </w:p>
        </w:tc>
      </w:tr>
      <w:tr w:rsidR="009C3F87" w14:paraId="1D24A2C0"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592B01" w14:textId="347E383D" w:rsidR="00A77B3E" w:rsidRDefault="00161597">
            <w:pPr>
              <w:spacing w:before="100"/>
              <w:jc w:val="center"/>
              <w:rPr>
                <w:color w:val="000000"/>
              </w:rPr>
            </w:pPr>
            <w:ins w:id="12" w:author="Aivi Kuivonen" w:date="2022-09-09T15:00:00Z">
              <w:r>
                <w:rPr>
                  <w:color w:val="000000"/>
                </w:rPr>
                <w:fldChar w:fldCharType="begin">
                  <w:ffData>
                    <w:name w:val=""/>
                    <w:enabled/>
                    <w:calcOnExit w:val="0"/>
                    <w:checkBox>
                      <w:size w:val="20"/>
                      <w:default w:val="0"/>
                    </w:checkBox>
                  </w:ffData>
                </w:fldChar>
              </w:r>
              <w:r>
                <w:rPr>
                  <w:color w:val="000000"/>
                </w:rPr>
                <w:instrText xml:space="preserve"> FORMCHECKBOX </w:instrText>
              </w:r>
            </w:ins>
            <w:r w:rsidR="005346CE">
              <w:rPr>
                <w:color w:val="000000"/>
              </w:rPr>
            </w:r>
            <w:r w:rsidR="005346CE">
              <w:rPr>
                <w:color w:val="000000"/>
              </w:rPr>
              <w:fldChar w:fldCharType="separate"/>
            </w:r>
            <w:ins w:id="13" w:author="Aivi Kuivonen" w:date="2022-09-09T15:00:00Z">
              <w:r>
                <w:rPr>
                  <w:color w:val="000000"/>
                </w:rPr>
                <w:fldChar w:fldCharType="end"/>
              </w:r>
            </w:ins>
            <w:del w:id="14" w:author="Aivi Kuivonen" w:date="2022-09-09T15:00:00Z">
              <w:r w:rsidR="00CB4887" w:rsidDel="00161597">
                <w:rPr>
                  <w:color w:val="000000"/>
                </w:rPr>
                <w:fldChar w:fldCharType="begin">
                  <w:ffData>
                    <w:name w:val=""/>
                    <w:enabled/>
                    <w:calcOnExit w:val="0"/>
                    <w:checkBox>
                      <w:size w:val="20"/>
                      <w:default w:val="0"/>
                      <w:checked w:val="0"/>
                    </w:checkBox>
                  </w:ffData>
                </w:fldChar>
              </w:r>
              <w:r w:rsidR="00CB4887" w:rsidDel="00161597">
                <w:rPr>
                  <w:color w:val="000000"/>
                </w:rPr>
                <w:delInstrText xml:space="preserve"> FORMCHECKBOX </w:delInstrText>
              </w:r>
              <w:r w:rsidR="005346CE">
                <w:rPr>
                  <w:color w:val="000000"/>
                </w:rPr>
              </w:r>
              <w:r w:rsidR="005346CE">
                <w:rPr>
                  <w:color w:val="000000"/>
                </w:rPr>
                <w:fldChar w:fldCharType="separate"/>
              </w:r>
              <w:r w:rsidR="00CB4887" w:rsidDel="00161597">
                <w:rPr>
                  <w:color w:val="000000"/>
                </w:rPr>
                <w:fldChar w:fldCharType="end"/>
              </w:r>
            </w:del>
            <w:r w:rsidR="00CB4887">
              <w:rPr>
                <w:color w:val="000000"/>
              </w:rPr>
              <w:t xml:space="preserve"> </w:t>
            </w:r>
            <w:ins w:id="15" w:author="Aivi Kuivonen" w:date="2023-05-08T11:11:00Z">
              <w:r w:rsidR="003A7030">
                <w:rPr>
                  <w:color w:val="000000"/>
                </w:rPr>
                <w:t>x</w:t>
              </w:r>
            </w:ins>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D39C6E"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250458" w14:textId="77777777" w:rsidR="00A77B3E" w:rsidRDefault="00CB4887">
            <w:pPr>
              <w:spacing w:before="100"/>
              <w:rPr>
                <w:color w:val="000000"/>
              </w:rPr>
            </w:pPr>
            <w:r>
              <w:rPr>
                <w:color w:val="000000"/>
              </w:rPr>
              <w:t>Specific actions</w:t>
            </w:r>
          </w:p>
        </w:tc>
      </w:tr>
      <w:tr w:rsidR="009C3F87" w14:paraId="66DC0EAF"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84601E"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68137F"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C0DC9C" w14:textId="77777777" w:rsidR="00A77B3E" w:rsidRDefault="00CB4887">
            <w:pPr>
              <w:spacing w:before="100"/>
              <w:rPr>
                <w:color w:val="000000"/>
              </w:rPr>
            </w:pPr>
            <w:r>
              <w:rPr>
                <w:color w:val="000000"/>
              </w:rPr>
              <w:t>Annex IV actions</w:t>
            </w:r>
          </w:p>
        </w:tc>
      </w:tr>
      <w:tr w:rsidR="009C3F87" w14:paraId="4BA2ED75"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2C2A64"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62F77F"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BDB3AE" w14:textId="77777777" w:rsidR="00A77B3E" w:rsidRDefault="00CB4887">
            <w:pPr>
              <w:spacing w:before="100"/>
              <w:rPr>
                <w:color w:val="000000"/>
              </w:rPr>
            </w:pPr>
            <w:r>
              <w:rPr>
                <w:color w:val="000000"/>
              </w:rPr>
              <w:t>Operating support</w:t>
            </w:r>
          </w:p>
        </w:tc>
      </w:tr>
      <w:tr w:rsidR="009C3F87" w14:paraId="6964BFD6"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7C73C6" w14:textId="77777777" w:rsidR="00A77B3E" w:rsidRDefault="00CB4887">
            <w:pPr>
              <w:spacing w:before="100"/>
              <w:jc w:val="center"/>
              <w:rPr>
                <w:color w:val="000000"/>
              </w:rPr>
            </w:pP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725DB3"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819603" w14:textId="77777777" w:rsidR="00A77B3E" w:rsidRDefault="00CB4887">
            <w:pPr>
              <w:spacing w:before="100"/>
              <w:rPr>
                <w:color w:val="000000"/>
              </w:rPr>
            </w:pPr>
            <w:r>
              <w:rPr>
                <w:color w:val="000000"/>
              </w:rPr>
              <w:t>STS</w:t>
            </w:r>
          </w:p>
        </w:tc>
      </w:tr>
      <w:tr w:rsidR="009C3F87" w14:paraId="09073A65"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207146" w14:textId="1540A60F" w:rsidR="00A77B3E" w:rsidRDefault="00161597">
            <w:pPr>
              <w:spacing w:before="100"/>
              <w:jc w:val="center"/>
              <w:rPr>
                <w:color w:val="000000"/>
              </w:rPr>
            </w:pPr>
            <w:r>
              <w:rPr>
                <w:color w:val="000000"/>
              </w:rPr>
              <w:fldChar w:fldCharType="begin">
                <w:ffData>
                  <w:name w:val=""/>
                  <w:enabled/>
                  <w:calcOnExit w:val="0"/>
                  <w:checkBox>
                    <w:size w:val="20"/>
                    <w:default w:val="0"/>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sidR="00CB4887">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A65FEC"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BAC43E" w14:textId="77777777" w:rsidR="00A77B3E" w:rsidRDefault="00CB4887">
            <w:pPr>
              <w:spacing w:before="100"/>
              <w:rPr>
                <w:color w:val="000000"/>
              </w:rPr>
            </w:pPr>
            <w:r>
              <w:rPr>
                <w:color w:val="000000"/>
              </w:rPr>
              <w:t>Emergency assistance</w:t>
            </w:r>
          </w:p>
        </w:tc>
      </w:tr>
      <w:tr w:rsidR="009C3F87" w14:paraId="0AB339E6"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57ED2F"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3322A1"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C44C62" w14:textId="77777777" w:rsidR="00A77B3E" w:rsidRDefault="00CB4887">
            <w:pPr>
              <w:spacing w:before="100"/>
              <w:rPr>
                <w:color w:val="000000"/>
              </w:rPr>
            </w:pPr>
            <w:r>
              <w:rPr>
                <w:color w:val="000000"/>
              </w:rPr>
              <w:t>ETIAS regulation Art. 85(2)</w:t>
            </w:r>
          </w:p>
        </w:tc>
      </w:tr>
      <w:tr w:rsidR="009C3F87" w14:paraId="00CC02B1"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C0EE6B"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874BC0"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71C62A" w14:textId="77777777" w:rsidR="00A77B3E" w:rsidRDefault="00CB4887">
            <w:pPr>
              <w:spacing w:before="100"/>
              <w:rPr>
                <w:color w:val="000000"/>
              </w:rPr>
            </w:pPr>
            <w:r>
              <w:rPr>
                <w:color w:val="000000"/>
              </w:rPr>
              <w:t>ETIAS regulation Art. 85(3)</w:t>
            </w:r>
          </w:p>
        </w:tc>
      </w:tr>
      <w:tr w:rsidR="009C3F87" w14:paraId="005FF373"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8FF414"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936A74" w14:textId="77777777" w:rsidR="00A77B3E" w:rsidRDefault="00CB4887">
            <w:pPr>
              <w:spacing w:before="100"/>
              <w:rPr>
                <w:color w:val="000000"/>
              </w:rPr>
            </w:pPr>
            <w:r>
              <w:rPr>
                <w:color w:val="000000"/>
              </w:rPr>
              <w:t>2. Common visa policy</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67922F" w14:textId="77777777" w:rsidR="00A77B3E" w:rsidRDefault="00CB4887">
            <w:pPr>
              <w:spacing w:before="100"/>
              <w:rPr>
                <w:color w:val="000000"/>
              </w:rPr>
            </w:pPr>
            <w:r>
              <w:rPr>
                <w:color w:val="000000"/>
              </w:rPr>
              <w:t>Regular actions</w:t>
            </w:r>
          </w:p>
        </w:tc>
      </w:tr>
      <w:tr w:rsidR="009C3F87" w14:paraId="1B8E0681"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0B40D1" w14:textId="77777777" w:rsidR="00A77B3E" w:rsidRDefault="00CB4887">
            <w:pPr>
              <w:spacing w:before="100"/>
              <w:jc w:val="center"/>
              <w:rPr>
                <w:color w:val="000000"/>
              </w:rPr>
            </w:pP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C27B0D" w14:textId="77777777" w:rsidR="00A77B3E" w:rsidRDefault="00CB4887">
            <w:pPr>
              <w:spacing w:before="100"/>
              <w:rPr>
                <w:color w:val="000000"/>
              </w:rPr>
            </w:pPr>
            <w:r>
              <w:rPr>
                <w:color w:val="000000"/>
              </w:rPr>
              <w:t>2. Common visa policy</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F783F3" w14:textId="77777777" w:rsidR="00A77B3E" w:rsidRDefault="00CB4887">
            <w:pPr>
              <w:spacing w:before="100"/>
              <w:rPr>
                <w:color w:val="000000"/>
              </w:rPr>
            </w:pPr>
            <w:r>
              <w:rPr>
                <w:color w:val="000000"/>
              </w:rPr>
              <w:t>Specific actions</w:t>
            </w:r>
          </w:p>
        </w:tc>
      </w:tr>
      <w:tr w:rsidR="009C3F87" w14:paraId="796CFF3E"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9C34D7"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A3FBDE" w14:textId="77777777" w:rsidR="00A77B3E" w:rsidRDefault="00CB4887">
            <w:pPr>
              <w:spacing w:before="100"/>
              <w:rPr>
                <w:color w:val="000000"/>
              </w:rPr>
            </w:pPr>
            <w:r>
              <w:rPr>
                <w:color w:val="000000"/>
              </w:rPr>
              <w:t>2. Common visa policy</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022C5F" w14:textId="77777777" w:rsidR="00A77B3E" w:rsidRDefault="00CB4887">
            <w:pPr>
              <w:spacing w:before="100"/>
              <w:rPr>
                <w:color w:val="000000"/>
              </w:rPr>
            </w:pPr>
            <w:r>
              <w:rPr>
                <w:color w:val="000000"/>
              </w:rPr>
              <w:t>Annex IV actions</w:t>
            </w:r>
          </w:p>
        </w:tc>
      </w:tr>
      <w:tr w:rsidR="009C3F87" w14:paraId="611262F8"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88D958"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06ED7E" w14:textId="77777777" w:rsidR="00A77B3E" w:rsidRDefault="00CB4887">
            <w:pPr>
              <w:spacing w:before="100"/>
              <w:rPr>
                <w:color w:val="000000"/>
              </w:rPr>
            </w:pPr>
            <w:r>
              <w:rPr>
                <w:color w:val="000000"/>
              </w:rPr>
              <w:t>2. Common visa policy</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D1E385" w14:textId="77777777" w:rsidR="00A77B3E" w:rsidRDefault="00CB4887">
            <w:pPr>
              <w:spacing w:before="100"/>
              <w:rPr>
                <w:color w:val="000000"/>
              </w:rPr>
            </w:pPr>
            <w:r>
              <w:rPr>
                <w:color w:val="000000"/>
              </w:rPr>
              <w:t>Operating support</w:t>
            </w:r>
          </w:p>
        </w:tc>
      </w:tr>
      <w:tr w:rsidR="009C3F87" w14:paraId="544168F0"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6BB577" w14:textId="77777777" w:rsidR="00A77B3E" w:rsidRDefault="00CB4887">
            <w:pPr>
              <w:spacing w:before="100"/>
              <w:jc w:val="center"/>
              <w:rPr>
                <w:color w:val="000000"/>
              </w:rPr>
            </w:pP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1D42E3" w14:textId="77777777" w:rsidR="00A77B3E" w:rsidRDefault="00CB4887">
            <w:pPr>
              <w:spacing w:before="100"/>
              <w:rPr>
                <w:color w:val="000000"/>
              </w:rPr>
            </w:pPr>
            <w:r>
              <w:rPr>
                <w:color w:val="000000"/>
              </w:rPr>
              <w:t>2. Common visa policy</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9BE233" w14:textId="77777777" w:rsidR="00A77B3E" w:rsidRDefault="00CB4887">
            <w:pPr>
              <w:spacing w:before="100"/>
              <w:rPr>
                <w:color w:val="000000"/>
              </w:rPr>
            </w:pPr>
            <w:r>
              <w:rPr>
                <w:color w:val="000000"/>
              </w:rPr>
              <w:t>Emergency assistance</w:t>
            </w:r>
          </w:p>
        </w:tc>
      </w:tr>
      <w:tr w:rsidR="009C3F87" w14:paraId="5D532602"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6391AF"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D8CB5A" w14:textId="77777777" w:rsidR="00A77B3E" w:rsidRDefault="00CB4887">
            <w:pPr>
              <w:spacing w:before="100"/>
              <w:rPr>
                <w:color w:val="000000"/>
              </w:rPr>
            </w:pPr>
            <w:r>
              <w:rPr>
                <w:color w:val="000000"/>
              </w:rPr>
              <w:t>TA.36(5). Technical assistance - flat rate (Art. 36(5) CPR)</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FE2160" w14:textId="77777777" w:rsidR="00A77B3E" w:rsidRDefault="00A77B3E">
            <w:pPr>
              <w:spacing w:before="100"/>
              <w:rPr>
                <w:color w:val="000000"/>
              </w:rPr>
            </w:pPr>
          </w:p>
        </w:tc>
      </w:tr>
      <w:tr w:rsidR="009C3F87" w14:paraId="38A1CC0E"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E5F52A" w14:textId="77777777" w:rsidR="00A77B3E" w:rsidRDefault="00CB4887">
            <w:pPr>
              <w:spacing w:before="100"/>
              <w:jc w:val="center"/>
              <w:rPr>
                <w:color w:val="000000"/>
              </w:rPr>
            </w:pP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5346CE">
              <w:rPr>
                <w:color w:val="000000"/>
              </w:rPr>
            </w:r>
            <w:r w:rsidR="005346CE">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FB2F50" w14:textId="77777777" w:rsidR="00A77B3E" w:rsidRDefault="00CB4887">
            <w:pPr>
              <w:spacing w:before="100"/>
              <w:rPr>
                <w:color w:val="000000"/>
              </w:rPr>
            </w:pPr>
            <w:r>
              <w:rPr>
                <w:color w:val="000000"/>
              </w:rPr>
              <w:t>TA.37. Technical assistance - not linked to costs (Art. 37 CPR)</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52EED8" w14:textId="77777777" w:rsidR="00A77B3E" w:rsidRDefault="00A77B3E">
            <w:pPr>
              <w:spacing w:before="100"/>
              <w:rPr>
                <w:color w:val="000000"/>
              </w:rPr>
            </w:pPr>
          </w:p>
        </w:tc>
      </w:tr>
    </w:tbl>
    <w:p w14:paraId="321E0B08" w14:textId="77777777" w:rsidR="00A77B3E" w:rsidRDefault="00A77B3E">
      <w:pPr>
        <w:spacing w:before="100"/>
        <w:jc w:val="center"/>
        <w:rPr>
          <w:color w:val="000000"/>
        </w:rPr>
        <w:sectPr w:rsidR="00A77B3E">
          <w:headerReference w:type="even" r:id="rId9"/>
          <w:headerReference w:type="default" r:id="rId10"/>
          <w:footerReference w:type="even" r:id="rId11"/>
          <w:footerReference w:type="default" r:id="rId12"/>
          <w:headerReference w:type="first" r:id="rId13"/>
          <w:footerReference w:type="first" r:id="rId14"/>
          <w:pgSz w:w="11906" w:h="16838"/>
          <w:pgMar w:top="720" w:right="936" w:bottom="864" w:left="720" w:header="0" w:footer="72" w:gutter="0"/>
          <w:cols w:space="720"/>
          <w:noEndnote/>
          <w:docGrid w:linePitch="360"/>
        </w:sectPr>
      </w:pPr>
    </w:p>
    <w:p w14:paraId="4599F27F" w14:textId="77777777" w:rsidR="00A77B3E" w:rsidRDefault="00CB4887">
      <w:pPr>
        <w:pStyle w:val="Heading2"/>
        <w:spacing w:before="100" w:after="0"/>
        <w:rPr>
          <w:rFonts w:ascii="Times New Roman" w:hAnsi="Times New Roman" w:cs="Times New Roman"/>
          <w:b w:val="0"/>
          <w:i w:val="0"/>
          <w:color w:val="000000"/>
          <w:sz w:val="24"/>
        </w:rPr>
      </w:pPr>
      <w:bookmarkStart w:id="16" w:name="_Toc256000050"/>
      <w:r>
        <w:rPr>
          <w:rFonts w:ascii="Times New Roman" w:hAnsi="Times New Roman" w:cs="Times New Roman"/>
          <w:b w:val="0"/>
          <w:i w:val="0"/>
          <w:color w:val="000000"/>
          <w:sz w:val="24"/>
        </w:rPr>
        <w:lastRenderedPageBreak/>
        <w:t>2.1. Specific objective: 1. European integrated border management</w:t>
      </w:r>
      <w:bookmarkEnd w:id="16"/>
    </w:p>
    <w:p w14:paraId="3DF8BBA4" w14:textId="77777777" w:rsidR="00A77B3E" w:rsidRDefault="00A77B3E">
      <w:pPr>
        <w:spacing w:before="100"/>
        <w:rPr>
          <w:color w:val="000000"/>
          <w:sz w:val="0"/>
        </w:rPr>
      </w:pPr>
    </w:p>
    <w:p w14:paraId="0A4363B0" w14:textId="77777777" w:rsidR="00A77B3E" w:rsidRDefault="00CB4887">
      <w:pPr>
        <w:pStyle w:val="Heading3"/>
        <w:spacing w:before="100" w:after="0"/>
        <w:rPr>
          <w:rFonts w:ascii="Times New Roman" w:hAnsi="Times New Roman" w:cs="Times New Roman"/>
          <w:b w:val="0"/>
          <w:color w:val="000000"/>
          <w:sz w:val="24"/>
        </w:rPr>
      </w:pPr>
      <w:bookmarkStart w:id="17" w:name="_Toc256000051"/>
      <w:r>
        <w:rPr>
          <w:rFonts w:ascii="Times New Roman" w:hAnsi="Times New Roman" w:cs="Times New Roman"/>
          <w:b w:val="0"/>
          <w:color w:val="000000"/>
          <w:sz w:val="24"/>
        </w:rPr>
        <w:t>2.1.1. Description of the specific objective</w:t>
      </w:r>
      <w:bookmarkEnd w:id="17"/>
    </w:p>
    <w:p w14:paraId="565419FF"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4E41632F"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763B47" w14:textId="77777777" w:rsidR="00A77B3E" w:rsidRDefault="00A77B3E" w:rsidP="00A6056E">
            <w:pPr>
              <w:spacing w:before="100"/>
              <w:jc w:val="both"/>
              <w:rPr>
                <w:color w:val="000000"/>
                <w:sz w:val="0"/>
              </w:rPr>
            </w:pPr>
          </w:p>
          <w:p w14:paraId="19CD055C" w14:textId="77777777" w:rsidR="00A77B3E" w:rsidRDefault="00CB4887" w:rsidP="00A6056E">
            <w:pPr>
              <w:spacing w:before="100"/>
              <w:jc w:val="both"/>
              <w:rPr>
                <w:color w:val="000000"/>
              </w:rPr>
            </w:pPr>
            <w:r>
              <w:rPr>
                <w:color w:val="000000"/>
              </w:rPr>
              <w:t xml:space="preserve">Estonian IBM model is built on four tiers: activities in third countries; cooperation with </w:t>
            </w:r>
            <w:proofErr w:type="spellStart"/>
            <w:r>
              <w:rPr>
                <w:color w:val="000000"/>
              </w:rPr>
              <w:t>neighbouring</w:t>
            </w:r>
            <w:proofErr w:type="spellEnd"/>
            <w:r>
              <w:rPr>
                <w:color w:val="000000"/>
              </w:rPr>
              <w:t xml:space="preserve"> countries; border control; and measures at the area of free movement.</w:t>
            </w:r>
          </w:p>
          <w:p w14:paraId="695369EB" w14:textId="77777777" w:rsidR="00A77B3E" w:rsidRDefault="00CB4887" w:rsidP="00A6056E">
            <w:pPr>
              <w:spacing w:before="100"/>
              <w:jc w:val="both"/>
              <w:rPr>
                <w:color w:val="000000"/>
              </w:rPr>
            </w:pPr>
            <w:r>
              <w:rPr>
                <w:color w:val="000000"/>
              </w:rPr>
              <w:t xml:space="preserve">The IBM strategy of Estonia is influenced by the 3rd countries in the </w:t>
            </w:r>
            <w:proofErr w:type="spellStart"/>
            <w:r>
              <w:rPr>
                <w:color w:val="000000"/>
              </w:rPr>
              <w:t>neighbourhood</w:t>
            </w:r>
            <w:proofErr w:type="spellEnd"/>
            <w:r>
              <w:rPr>
                <w:color w:val="000000"/>
              </w:rPr>
              <w:t xml:space="preserve">, </w:t>
            </w:r>
            <w:proofErr w:type="gramStart"/>
            <w:r>
              <w:rPr>
                <w:color w:val="000000"/>
              </w:rPr>
              <w:t>taking into account</w:t>
            </w:r>
            <w:proofErr w:type="gramEnd"/>
            <w:r>
              <w:rPr>
                <w:color w:val="000000"/>
              </w:rPr>
              <w:t xml:space="preserve"> changes in their political, economic or security situation and the good connection between Estonia and other EU </w:t>
            </w:r>
            <w:proofErr w:type="spellStart"/>
            <w:r>
              <w:rPr>
                <w:color w:val="000000"/>
              </w:rPr>
              <w:t>MSs.</w:t>
            </w:r>
            <w:proofErr w:type="spellEnd"/>
            <w:r>
              <w:rPr>
                <w:color w:val="000000"/>
              </w:rPr>
              <w:t xml:space="preserve"> There is a high probability that changes in a </w:t>
            </w:r>
            <w:proofErr w:type="spellStart"/>
            <w:r>
              <w:rPr>
                <w:color w:val="000000"/>
              </w:rPr>
              <w:t>neighbouring</w:t>
            </w:r>
            <w:proofErr w:type="spellEnd"/>
            <w:r>
              <w:rPr>
                <w:color w:val="000000"/>
              </w:rPr>
              <w:t xml:space="preserve"> 3rd country will have a primary impact on the land border; affecting the passenger flow, increase the threats related to cross-border criminality and other border-related violations or non-traditional threats at the external border. Therefore, analysis of the IBM system, its functioning, and analysis of vulnerabilities for mitigating possible risks in every aspect of an identified threat is essential.</w:t>
            </w:r>
          </w:p>
          <w:p w14:paraId="401351DC" w14:textId="77777777" w:rsidR="00A77B3E" w:rsidRDefault="00CB4887" w:rsidP="00A6056E">
            <w:pPr>
              <w:spacing w:before="100"/>
              <w:jc w:val="both"/>
              <w:rPr>
                <w:color w:val="000000"/>
              </w:rPr>
            </w:pPr>
            <w:r>
              <w:rPr>
                <w:color w:val="000000"/>
              </w:rPr>
              <w:t xml:space="preserve">Border control measures are based on Schengen best practices. Systematic risk analysis products are developed using CIRAM. Logically arranged intelligence management supports the planning of service and other border-related activities, with the optimal use of resources in accordance with identified threats, </w:t>
            </w:r>
            <w:proofErr w:type="gramStart"/>
            <w:r>
              <w:rPr>
                <w:color w:val="000000"/>
              </w:rPr>
              <w:t>vulnerabilities</w:t>
            </w:r>
            <w:proofErr w:type="gramEnd"/>
            <w:r>
              <w:rPr>
                <w:color w:val="000000"/>
              </w:rPr>
              <w:t xml:space="preserve"> and impact. For situational picture, Estonia maintains an effective cooperation in risk analysis, information exchange and in operational activities with international and EU Agencies, such as Interpol, EUROPOL, Frontex, EASO, </w:t>
            </w:r>
            <w:proofErr w:type="spellStart"/>
            <w:r>
              <w:rPr>
                <w:color w:val="000000"/>
              </w:rPr>
              <w:t>eu</w:t>
            </w:r>
            <w:proofErr w:type="spellEnd"/>
            <w:r>
              <w:rPr>
                <w:color w:val="000000"/>
              </w:rPr>
              <w:t xml:space="preserve">-LISA, etc. and with other states, </w:t>
            </w:r>
            <w:proofErr w:type="spellStart"/>
            <w:proofErr w:type="gramStart"/>
            <w:r>
              <w:rPr>
                <w:color w:val="000000"/>
              </w:rPr>
              <w:t>organisations</w:t>
            </w:r>
            <w:proofErr w:type="spellEnd"/>
            <w:proofErr w:type="gramEnd"/>
            <w:r>
              <w:rPr>
                <w:color w:val="000000"/>
              </w:rPr>
              <w:t xml:space="preserve"> and bodies</w:t>
            </w:r>
            <w:r>
              <w:rPr>
                <w:b/>
                <w:bCs/>
                <w:color w:val="000000"/>
              </w:rPr>
              <w:t>.</w:t>
            </w:r>
          </w:p>
          <w:p w14:paraId="40383791" w14:textId="77777777" w:rsidR="00A77B3E" w:rsidRDefault="00CB4887" w:rsidP="00A6056E">
            <w:pPr>
              <w:spacing w:before="100"/>
              <w:jc w:val="both"/>
              <w:rPr>
                <w:color w:val="000000"/>
              </w:rPr>
            </w:pPr>
            <w:r>
              <w:rPr>
                <w:color w:val="000000"/>
              </w:rPr>
              <w:t xml:space="preserve">ISFB funding enabled the procurement of modern, state-of-the art equipment, such as patrol cars, special transport means, border control and migration surveillance devices, </w:t>
            </w:r>
            <w:r>
              <w:rPr>
                <w:b/>
                <w:bCs/>
                <w:color w:val="000000"/>
              </w:rPr>
              <w:t>technical capacity needed in order to check fingerprint biometrics</w:t>
            </w:r>
            <w:r>
              <w:rPr>
                <w:color w:val="000000"/>
              </w:rPr>
              <w:t xml:space="preserve">, </w:t>
            </w:r>
            <w:proofErr w:type="spellStart"/>
            <w:r>
              <w:rPr>
                <w:color w:val="000000"/>
              </w:rPr>
              <w:t>multirotors</w:t>
            </w:r>
            <w:proofErr w:type="spellEnd"/>
            <w:r>
              <w:rPr>
                <w:color w:val="000000"/>
              </w:rPr>
              <w:t xml:space="preserve">, </w:t>
            </w:r>
            <w:proofErr w:type="gramStart"/>
            <w:r>
              <w:rPr>
                <w:color w:val="000000"/>
              </w:rPr>
              <w:t>water crafts</w:t>
            </w:r>
            <w:proofErr w:type="gramEnd"/>
            <w:r>
              <w:rPr>
                <w:color w:val="000000"/>
              </w:rPr>
              <w:t>, ABC gates, etc. It helped to increase reaction capability, that has a direct link with the efficiency and quality of border control. Since the technology is rapidly evolving and vehicles acquired in 2015–2018 are reaching their end of a lifecycle, the BMVI funding will continue this practice.</w:t>
            </w:r>
          </w:p>
          <w:p w14:paraId="47B89CED" w14:textId="77777777" w:rsidR="00A77B3E" w:rsidRDefault="00CB4887" w:rsidP="00A6056E">
            <w:pPr>
              <w:spacing w:before="100"/>
              <w:jc w:val="both"/>
              <w:rPr>
                <w:color w:val="000000"/>
              </w:rPr>
            </w:pPr>
            <w:r>
              <w:rPr>
                <w:color w:val="000000"/>
              </w:rPr>
              <w:t xml:space="preserve">The BMVI </w:t>
            </w:r>
            <w:proofErr w:type="spellStart"/>
            <w:r>
              <w:rPr>
                <w:color w:val="000000"/>
              </w:rPr>
              <w:t>programme</w:t>
            </w:r>
            <w:proofErr w:type="spellEnd"/>
            <w:r>
              <w:rPr>
                <w:color w:val="000000"/>
              </w:rPr>
              <w:t xml:space="preserve"> in addition to other resources will provide funding for following implementation measures </w:t>
            </w:r>
            <w:proofErr w:type="gramStart"/>
            <w:r>
              <w:rPr>
                <w:color w:val="000000"/>
              </w:rPr>
              <w:t>in the area of</w:t>
            </w:r>
            <w:proofErr w:type="gramEnd"/>
            <w:r>
              <w:rPr>
                <w:color w:val="000000"/>
              </w:rPr>
              <w:t xml:space="preserve"> border management to tackle the main challenges mentioned in the Section 1:</w:t>
            </w:r>
          </w:p>
          <w:p w14:paraId="1069157B" w14:textId="77777777" w:rsidR="00A77B3E" w:rsidRDefault="00CB4887" w:rsidP="00A6056E">
            <w:pPr>
              <w:numPr>
                <w:ilvl w:val="0"/>
                <w:numId w:val="2"/>
              </w:numPr>
              <w:spacing w:before="100"/>
              <w:jc w:val="both"/>
              <w:rPr>
                <w:color w:val="000000"/>
              </w:rPr>
            </w:pPr>
            <w:r>
              <w:rPr>
                <w:b/>
                <w:bCs/>
                <w:color w:val="000000"/>
              </w:rPr>
              <w:t>improving border control in line with Article 3(1)(a) of Regulation (EU) 2019/1896</w:t>
            </w:r>
          </w:p>
          <w:p w14:paraId="2A69B9F2" w14:textId="77777777" w:rsidR="00A77B3E" w:rsidRDefault="00CB4887" w:rsidP="00A6056E">
            <w:pPr>
              <w:spacing w:before="100"/>
              <w:jc w:val="both"/>
              <w:rPr>
                <w:color w:val="000000"/>
              </w:rPr>
            </w:pPr>
            <w:r>
              <w:rPr>
                <w:color w:val="000000"/>
              </w:rPr>
              <w:t xml:space="preserve">The length of the Estonian </w:t>
            </w:r>
            <w:proofErr w:type="gramStart"/>
            <w:r>
              <w:rPr>
                <w:color w:val="000000"/>
              </w:rPr>
              <w:t>coast line</w:t>
            </w:r>
            <w:proofErr w:type="gramEnd"/>
            <w:r>
              <w:rPr>
                <w:color w:val="000000"/>
              </w:rPr>
              <w:t xml:space="preserve"> is 3,794 km, sea borders 767 km and land borders, including the temporary control line between the Republic of Estonia and the Russian Federation, is 338.6 km. BCPs and BGSs, air squadron, fleet and surveillance systems perform border control at the EU’s external borders in Estonia. To </w:t>
            </w:r>
            <w:r>
              <w:rPr>
                <w:b/>
                <w:bCs/>
                <w:color w:val="000000"/>
              </w:rPr>
              <w:t>ensure effective checks and surveillance activities at the external borders, prevent and detect cross-border crime</w:t>
            </w:r>
            <w:r>
              <w:rPr>
                <w:color w:val="000000"/>
              </w:rPr>
              <w:t>, maintain the border regime in the economic zone and performing migration surveillance tasks the border must be covered by technical surveillance.</w:t>
            </w:r>
          </w:p>
          <w:p w14:paraId="350F3D79" w14:textId="45DD9956" w:rsidR="00A77B3E" w:rsidRDefault="00CB4887" w:rsidP="00A6056E">
            <w:pPr>
              <w:spacing w:before="100"/>
              <w:jc w:val="both"/>
              <w:rPr>
                <w:color w:val="000000"/>
              </w:rPr>
            </w:pPr>
            <w:r>
              <w:rPr>
                <w:color w:val="000000"/>
              </w:rPr>
              <w:t>Novel border control solutions</w:t>
            </w:r>
            <w:ins w:id="18" w:author="Aivi Kuivonen" w:date="2022-09-09T15:38:00Z">
              <w:r w:rsidR="005E1E07">
                <w:rPr>
                  <w:color w:val="000000"/>
                </w:rPr>
                <w:t xml:space="preserve"> based on biometric data</w:t>
              </w:r>
            </w:ins>
            <w:r>
              <w:rPr>
                <w:color w:val="000000"/>
              </w:rPr>
              <w:t xml:space="preserve">, which will be introduced in the near and distant future, enable the use of new opportunities in border control but also, the risk of abuse of systems by criminal environment will increase. The PBGB in cooperation with partners should ensure the operationality of systems and cyber security while at the same time mitigating the risk of abuse of these systems by intruders. New methods of smuggling have a direct connection with the future development of border and coast guard surveillance methods and technology. The use of drones and GPS lighthouses by wrongdoers is known to the PBGB. The development of technology and the identification of new methods </w:t>
            </w:r>
            <w:proofErr w:type="gramStart"/>
            <w:r>
              <w:rPr>
                <w:color w:val="000000"/>
              </w:rPr>
              <w:t>is connected with</w:t>
            </w:r>
            <w:proofErr w:type="gramEnd"/>
            <w:r>
              <w:rPr>
                <w:color w:val="000000"/>
              </w:rPr>
              <w:t xml:space="preserve"> overall developments in IT, radars and radiocommunication systems.</w:t>
            </w:r>
          </w:p>
          <w:p w14:paraId="24B62C84" w14:textId="538162DA" w:rsidR="00A77B3E" w:rsidRDefault="00CB4887" w:rsidP="00A6056E">
            <w:pPr>
              <w:spacing w:before="100"/>
              <w:jc w:val="both"/>
              <w:rPr>
                <w:color w:val="000000"/>
              </w:rPr>
            </w:pPr>
            <w:r>
              <w:rPr>
                <w:color w:val="000000"/>
              </w:rPr>
              <w:t xml:space="preserve">The PBGB has started to build up an external land border infrastructure, including establishing markers at the borderline. The project is mostly funded from the national budget. To </w:t>
            </w:r>
            <w:r>
              <w:rPr>
                <w:b/>
                <w:bCs/>
                <w:color w:val="000000"/>
              </w:rPr>
              <w:t>cover EU/Schengen external border close to 100% with technical surveillance</w:t>
            </w:r>
            <w:r>
              <w:rPr>
                <w:color w:val="000000"/>
              </w:rPr>
              <w:t xml:space="preserve"> is a priority. In addition, IT-system supporting the management of border incidents is built. The on-going pilot project to find the most suitable surveillance technology is funded from the ISFB and after the test period </w:t>
            </w:r>
            <w:ins w:id="19" w:author="Aivi Kuivonen" w:date="2022-09-09T15:26:00Z">
              <w:r w:rsidR="006047D7">
                <w:rPr>
                  <w:color w:val="000000"/>
                </w:rPr>
                <w:t>surve</w:t>
              </w:r>
            </w:ins>
            <w:ins w:id="20" w:author="Aivi Kuivonen" w:date="2022-10-05T11:27:00Z">
              <w:r w:rsidR="00B45C9D">
                <w:rPr>
                  <w:color w:val="000000"/>
                </w:rPr>
                <w:t>i</w:t>
              </w:r>
            </w:ins>
            <w:ins w:id="21" w:author="Aivi Kuivonen" w:date="2022-09-09T15:26:00Z">
              <w:r w:rsidR="006047D7">
                <w:rPr>
                  <w:color w:val="000000"/>
                </w:rPr>
                <w:t xml:space="preserve">llance </w:t>
              </w:r>
            </w:ins>
            <w:r>
              <w:rPr>
                <w:color w:val="000000"/>
              </w:rPr>
              <w:t xml:space="preserve">cameras and the necessary infrastructure </w:t>
            </w:r>
            <w:ins w:id="22" w:author="Aivi Kuivonen" w:date="2022-09-09T15:26:00Z">
              <w:r w:rsidR="006047D7">
                <w:rPr>
                  <w:color w:val="000000"/>
                </w:rPr>
                <w:t>(</w:t>
              </w:r>
            </w:ins>
            <w:ins w:id="23" w:author="Aivi Kuivonen" w:date="2022-09-09T15:27:00Z">
              <w:r w:rsidR="006047D7">
                <w:rPr>
                  <w:color w:val="000000"/>
                </w:rPr>
                <w:t xml:space="preserve">poles, power cables, </w:t>
              </w:r>
              <w:proofErr w:type="spellStart"/>
              <w:r w:rsidR="006047D7">
                <w:rPr>
                  <w:color w:val="000000"/>
                </w:rPr>
                <w:t>etc</w:t>
              </w:r>
              <w:proofErr w:type="spellEnd"/>
              <w:r w:rsidR="006047D7">
                <w:rPr>
                  <w:color w:val="000000"/>
                </w:rPr>
                <w:t xml:space="preserve">) </w:t>
              </w:r>
            </w:ins>
            <w:r>
              <w:rPr>
                <w:color w:val="000000"/>
              </w:rPr>
              <w:t>will be procured with the help of the BMVI.</w:t>
            </w:r>
          </w:p>
          <w:p w14:paraId="7BD68A75" w14:textId="77777777" w:rsidR="00A77B3E" w:rsidRDefault="00CB4887" w:rsidP="00A6056E">
            <w:pPr>
              <w:spacing w:before="100"/>
              <w:jc w:val="both"/>
              <w:rPr>
                <w:color w:val="000000"/>
              </w:rPr>
            </w:pPr>
            <w:r>
              <w:rPr>
                <w:color w:val="000000"/>
              </w:rPr>
              <w:t xml:space="preserve">Estonia has 44 international BCPs at its external border: 7 at land borders, 30 at sea/lake borders and 7 at air borders. According to the data, 66% (2017) and 80% (2020) of the total number of passengers crossed the border at land borders, 25% (2017) and 6% (2020) at sea and 9% (2017) and 13% (2020) at air borders. </w:t>
            </w:r>
            <w:r>
              <w:rPr>
                <w:color w:val="000000"/>
              </w:rPr>
              <w:lastRenderedPageBreak/>
              <w:t xml:space="preserve">Analyses provide that BCPs located at external land border bear the main traffic load. In 2017, 7.4 million and in 2020 1,3 million travelers crossed the Estonian external land border. Almost 50% (2017) and 63% (2020) of these border crossings took place in Narva-1 Road BCP. Therefore, it is important to </w:t>
            </w:r>
            <w:r>
              <w:rPr>
                <w:b/>
                <w:bCs/>
                <w:color w:val="000000"/>
              </w:rPr>
              <w:t>keep the balance between the fluent border crossing of travelers and the security of the state and the EU</w:t>
            </w:r>
            <w:r>
              <w:rPr>
                <w:color w:val="000000"/>
              </w:rPr>
              <w:t xml:space="preserve"> </w:t>
            </w:r>
            <w:proofErr w:type="gramStart"/>
            <w:r>
              <w:rPr>
                <w:color w:val="000000"/>
              </w:rPr>
              <w:t>t</w:t>
            </w:r>
            <w:r>
              <w:rPr>
                <w:b/>
                <w:bCs/>
                <w:color w:val="000000"/>
              </w:rPr>
              <w:t>aking into account</w:t>
            </w:r>
            <w:proofErr w:type="gramEnd"/>
            <w:r>
              <w:rPr>
                <w:b/>
                <w:bCs/>
                <w:color w:val="000000"/>
              </w:rPr>
              <w:t xml:space="preserve"> the likely development of the legislative framework</w:t>
            </w:r>
            <w:r>
              <w:rPr>
                <w:color w:val="000000"/>
              </w:rPr>
              <w:t>.</w:t>
            </w:r>
          </w:p>
          <w:p w14:paraId="708AA7C8" w14:textId="7FF2E1E5" w:rsidR="00A77B3E" w:rsidRDefault="00CB4887" w:rsidP="00A6056E">
            <w:pPr>
              <w:spacing w:before="100"/>
              <w:jc w:val="both"/>
              <w:rPr>
                <w:color w:val="000000"/>
              </w:rPr>
            </w:pPr>
            <w:r>
              <w:rPr>
                <w:color w:val="000000"/>
              </w:rPr>
              <w:t xml:space="preserve">The current border security situation at the external borders is stable. As of 2020, the level of irregular immigration threat measured by its magnitude and likelihood remains moderate at external land and air borders and low at sea borders. In 2019 there were 228, in 2020 166 and in 2021 303 irregular crossings. </w:t>
            </w:r>
            <w:proofErr w:type="spellStart"/>
            <w:r>
              <w:rPr>
                <w:color w:val="000000"/>
              </w:rPr>
              <w:t>Nethertheless</w:t>
            </w:r>
            <w:proofErr w:type="spellEnd"/>
            <w:r>
              <w:rPr>
                <w:color w:val="000000"/>
              </w:rPr>
              <w:t xml:space="preserve">, the situation at the Lithuanian-Belarus border in 2021 and the war which started in February 2022 in Ukraine illustrate how quickly the situation might </w:t>
            </w:r>
            <w:proofErr w:type="gramStart"/>
            <w:r>
              <w:rPr>
                <w:color w:val="000000"/>
              </w:rPr>
              <w:t>change, if</w:t>
            </w:r>
            <w:proofErr w:type="gramEnd"/>
            <w:r>
              <w:rPr>
                <w:color w:val="000000"/>
              </w:rPr>
              <w:t xml:space="preserve"> unpredictable events occur. Until COVID-19 pandemic the passenger flow and cross-border trade were in an upward trend. In 2019 the number of regular crossings was 8 277 528, in 2020 1 585 775 and in 2021 1 099 974.</w:t>
            </w:r>
            <w:r>
              <w:rPr>
                <w:b/>
                <w:bCs/>
                <w:color w:val="000000"/>
              </w:rPr>
              <w:t xml:space="preserve"> </w:t>
            </w:r>
            <w:r>
              <w:rPr>
                <w:color w:val="000000"/>
              </w:rPr>
              <w:t>The increase is predicted again after the pandemic has suppressed. To</w:t>
            </w:r>
            <w:r>
              <w:rPr>
                <w:b/>
                <w:bCs/>
                <w:color w:val="000000"/>
              </w:rPr>
              <w:t xml:space="preserve"> </w:t>
            </w:r>
            <w:r>
              <w:rPr>
                <w:color w:val="000000"/>
              </w:rPr>
              <w:t xml:space="preserve">maintain fluent border crossing of persons and goods in conditions of increasing cross-border movement accompanied by evolving cross-border criminality, illegal migration and other changing threats that affect internal security require remarkable efforts from border management authorities whose resources and capacities are limited therefore </w:t>
            </w:r>
            <w:r>
              <w:rPr>
                <w:b/>
                <w:bCs/>
                <w:color w:val="000000"/>
              </w:rPr>
              <w:t xml:space="preserve">new technological solutions </w:t>
            </w:r>
            <w:r>
              <w:rPr>
                <w:color w:val="000000"/>
              </w:rPr>
              <w:t>needs to be sought and used</w:t>
            </w:r>
            <w:ins w:id="24" w:author="Aivi Kuivonen" w:date="2022-09-09T15:29:00Z">
              <w:r w:rsidR="006047D7">
                <w:rPr>
                  <w:color w:val="000000"/>
                </w:rPr>
                <w:t xml:space="preserve"> (</w:t>
              </w:r>
              <w:proofErr w:type="gramStart"/>
              <w:r w:rsidR="006047D7">
                <w:rPr>
                  <w:color w:val="000000"/>
                </w:rPr>
                <w:t>e.g.</w:t>
              </w:r>
              <w:proofErr w:type="gramEnd"/>
              <w:r w:rsidR="006047D7">
                <w:rPr>
                  <w:color w:val="000000"/>
                </w:rPr>
                <w:t xml:space="preserve"> ABC-gates)</w:t>
              </w:r>
            </w:ins>
            <w:r>
              <w:rPr>
                <w:color w:val="000000"/>
              </w:rPr>
              <w:t>.</w:t>
            </w:r>
          </w:p>
          <w:p w14:paraId="12539879" w14:textId="77777777" w:rsidR="00A77B3E" w:rsidRDefault="00CB4887" w:rsidP="00A6056E">
            <w:pPr>
              <w:spacing w:before="100"/>
              <w:jc w:val="both"/>
              <w:rPr>
                <w:color w:val="000000"/>
              </w:rPr>
            </w:pPr>
            <w:r>
              <w:rPr>
                <w:b/>
                <w:bCs/>
                <w:color w:val="000000"/>
              </w:rPr>
              <w:t>EUROSUR</w:t>
            </w:r>
            <w:r>
              <w:rPr>
                <w:color w:val="000000"/>
              </w:rPr>
              <w:t xml:space="preserve"> system is in a continuous development. It should enable good inter-agency cooperation in data collection at the BCP level between customs and border guards as well as enhanced cooperation and information exchange with the Latvian, Lithuanian and Finnish border authorities in the future. Estonia participates in the development of systems for improving situational awareness at the EU level. At the national level, the focus is to develop IT systems jointly with different authorities and ministries, thereby supporting the exchange of information and cooperation between authorities. The development is foreseen to take place in line with the development of the Schengen Borders Code and other legal acts as regards EUROSUR, aiming at enhanced interoperability.</w:t>
            </w:r>
          </w:p>
          <w:p w14:paraId="2C0D1454" w14:textId="77777777" w:rsidR="00A77B3E" w:rsidRDefault="00CB4887" w:rsidP="00A6056E">
            <w:pPr>
              <w:spacing w:before="100"/>
              <w:jc w:val="both"/>
              <w:rPr>
                <w:color w:val="000000"/>
              </w:rPr>
            </w:pPr>
            <w:r>
              <w:rPr>
                <w:color w:val="000000"/>
              </w:rPr>
              <w:t xml:space="preserve">As of </w:t>
            </w:r>
            <w:proofErr w:type="gramStart"/>
            <w:r>
              <w:rPr>
                <w:color w:val="000000"/>
              </w:rPr>
              <w:t>October 1</w:t>
            </w:r>
            <w:proofErr w:type="gramEnd"/>
            <w:r>
              <w:rPr>
                <w:color w:val="000000"/>
              </w:rPr>
              <w:t xml:space="preserve"> 2014, NCC Estonia operates as the Single Point of Contact (</w:t>
            </w:r>
            <w:proofErr w:type="spellStart"/>
            <w:r>
              <w:rPr>
                <w:color w:val="000000"/>
              </w:rPr>
              <w:t>SPoC</w:t>
            </w:r>
            <w:proofErr w:type="spellEnd"/>
            <w:r>
              <w:rPr>
                <w:color w:val="000000"/>
              </w:rPr>
              <w:t xml:space="preserve">) of the PBGB. Additionally, besides NCC Estonia, it houses SIRENE Bureau, National Europol (ENU), INTERPOL (NCB), </w:t>
            </w:r>
            <w:proofErr w:type="spellStart"/>
            <w:r>
              <w:rPr>
                <w:color w:val="000000"/>
              </w:rPr>
              <w:t>Prüm</w:t>
            </w:r>
            <w:proofErr w:type="spellEnd"/>
            <w:r>
              <w:rPr>
                <w:color w:val="000000"/>
              </w:rPr>
              <w:t xml:space="preserve"> NCP, FRONTEX </w:t>
            </w:r>
            <w:proofErr w:type="spellStart"/>
            <w:r>
              <w:rPr>
                <w:color w:val="000000"/>
              </w:rPr>
              <w:t>NFPoC</w:t>
            </w:r>
            <w:proofErr w:type="spellEnd"/>
            <w:r>
              <w:rPr>
                <w:color w:val="000000"/>
              </w:rPr>
              <w:t xml:space="preserve"> and Internal Duty Service for other Police matters. Such solution allows access to the broadest range of relevant national and international law enforcement databases to efficiently manage direct information exchange between the competent national and international authorities. The </w:t>
            </w:r>
            <w:proofErr w:type="spellStart"/>
            <w:r>
              <w:rPr>
                <w:color w:val="000000"/>
              </w:rPr>
              <w:t>SPoC</w:t>
            </w:r>
            <w:proofErr w:type="spellEnd"/>
            <w:r>
              <w:rPr>
                <w:color w:val="000000"/>
              </w:rPr>
              <w:t xml:space="preserve"> unit operates according to the SPOC manual. </w:t>
            </w:r>
          </w:p>
          <w:p w14:paraId="0CD1A11A" w14:textId="42831D83" w:rsidR="00A77B3E" w:rsidRDefault="00CB4887" w:rsidP="00A6056E">
            <w:pPr>
              <w:spacing w:before="100"/>
              <w:jc w:val="both"/>
              <w:rPr>
                <w:color w:val="000000"/>
              </w:rPr>
            </w:pPr>
            <w:r>
              <w:rPr>
                <w:color w:val="000000"/>
              </w:rPr>
              <w:t>The NCC delivers the EUROSUR National Situational Picture (NSP)/ European Situational Picture (ESP) to all involved police units in the PBGB at all levels and to other national authorities such as the Tax and Customs Board, the Estonian Internal Security Service, the Ministry of Defense, the Ministry of Foreign Affairs, the Ministry of the Interior, the Defense Forces, Europol and SIRENE Bureau.</w:t>
            </w:r>
            <w:ins w:id="25" w:author="Aivi Kuivonen" w:date="2022-09-09T15:30:00Z">
              <w:r w:rsidR="00FC39B4">
                <w:rPr>
                  <w:color w:val="000000"/>
                </w:rPr>
                <w:t xml:space="preserve"> With the help of the BMVI </w:t>
              </w:r>
            </w:ins>
            <w:ins w:id="26" w:author="Aivi Kuivonen" w:date="2022-10-05T11:29:00Z">
              <w:r w:rsidR="00B45C9D">
                <w:rPr>
                  <w:color w:val="000000"/>
                </w:rPr>
                <w:t xml:space="preserve">the </w:t>
              </w:r>
            </w:ins>
            <w:ins w:id="27" w:author="Aivi Kuivonen" w:date="2022-09-09T15:30:00Z">
              <w:r w:rsidR="00FC39B4">
                <w:rPr>
                  <w:color w:val="000000"/>
                </w:rPr>
                <w:t>NCC</w:t>
              </w:r>
            </w:ins>
            <w:ins w:id="28" w:author="Aivi Kuivonen" w:date="2022-09-09T15:31:00Z">
              <w:r w:rsidR="00FC39B4">
                <w:rPr>
                  <w:color w:val="000000"/>
                </w:rPr>
                <w:t xml:space="preserve"> </w:t>
              </w:r>
            </w:ins>
            <w:ins w:id="29" w:author="Aivi Kuivonen" w:date="2022-10-05T11:29:00Z">
              <w:r w:rsidR="00B45C9D">
                <w:rPr>
                  <w:color w:val="000000"/>
                </w:rPr>
                <w:t>in the South-E</w:t>
              </w:r>
            </w:ins>
            <w:ins w:id="30" w:author="Aivi Kuivonen" w:date="2022-10-05T11:30:00Z">
              <w:r w:rsidR="00B45C9D">
                <w:rPr>
                  <w:color w:val="000000"/>
                </w:rPr>
                <w:t>a</w:t>
              </w:r>
            </w:ins>
            <w:ins w:id="31" w:author="Aivi Kuivonen" w:date="2022-10-05T11:29:00Z">
              <w:r w:rsidR="00B45C9D">
                <w:rPr>
                  <w:color w:val="000000"/>
                </w:rPr>
                <w:t xml:space="preserve">st Estonia </w:t>
              </w:r>
            </w:ins>
            <w:ins w:id="32" w:author="Aivi Kuivonen" w:date="2022-09-09T15:31:00Z">
              <w:r w:rsidR="00FC39B4">
                <w:rPr>
                  <w:color w:val="000000"/>
                </w:rPr>
                <w:t>will be partly renovated and furnished.</w:t>
              </w:r>
            </w:ins>
          </w:p>
          <w:p w14:paraId="611E19F7" w14:textId="77777777" w:rsidR="00A77B3E" w:rsidRDefault="00CB4887" w:rsidP="00A6056E">
            <w:pPr>
              <w:numPr>
                <w:ilvl w:val="0"/>
                <w:numId w:val="3"/>
              </w:numPr>
              <w:spacing w:before="100"/>
              <w:jc w:val="both"/>
              <w:rPr>
                <w:color w:val="000000"/>
              </w:rPr>
            </w:pPr>
            <w:r>
              <w:rPr>
                <w:color w:val="000000"/>
              </w:rPr>
              <w:t> </w:t>
            </w:r>
            <w:r>
              <w:rPr>
                <w:b/>
                <w:bCs/>
                <w:color w:val="000000"/>
              </w:rPr>
              <w:t xml:space="preserve">enhancing inter-agency cooperation at national level among the national authorities responsible for border control or for tasks carried out at the border, and at EU level between the Member States, or between the Member States, on the one hand, and the relevant Union bodies, offices and agencies or third countries, on the </w:t>
            </w:r>
            <w:proofErr w:type="gramStart"/>
            <w:r>
              <w:rPr>
                <w:b/>
                <w:bCs/>
                <w:color w:val="000000"/>
              </w:rPr>
              <w:t>other</w:t>
            </w:r>
            <w:proofErr w:type="gramEnd"/>
          </w:p>
          <w:p w14:paraId="5AD7096C" w14:textId="0BB06DE7" w:rsidR="00A77B3E" w:rsidRDefault="00CB4887" w:rsidP="00A6056E">
            <w:pPr>
              <w:spacing w:before="100"/>
              <w:jc w:val="both"/>
              <w:rPr>
                <w:color w:val="000000"/>
              </w:rPr>
            </w:pPr>
            <w:r>
              <w:rPr>
                <w:color w:val="000000"/>
              </w:rPr>
              <w:t xml:space="preserve">Estonia participates in Joint Investigation Teams and in operations focusing on cross-border crime in bilateral or multilateral forms or through EU Agencies. There is continuous cooperation with EU Member States, Frontex and other EU institutions at a required level and with the main national authorities responsible for border management such as the Tax and Customs Board, the Maritime Administration, the Environmental Inspectorate, the Estonian </w:t>
            </w:r>
            <w:proofErr w:type="spellStart"/>
            <w:r>
              <w:rPr>
                <w:color w:val="000000"/>
              </w:rPr>
              <w:t>Defence</w:t>
            </w:r>
            <w:proofErr w:type="spellEnd"/>
            <w:r>
              <w:rPr>
                <w:color w:val="000000"/>
              </w:rPr>
              <w:t xml:space="preserve"> Forces, the </w:t>
            </w:r>
            <w:proofErr w:type="spellStart"/>
            <w:r>
              <w:rPr>
                <w:color w:val="000000"/>
              </w:rPr>
              <w:t>Defence</w:t>
            </w:r>
            <w:proofErr w:type="spellEnd"/>
            <w:r>
              <w:rPr>
                <w:color w:val="000000"/>
              </w:rPr>
              <w:t xml:space="preserve"> League, etc. to ensure cost effectiveness, to avoid overlaps in tasks and to enhance the joint use of capacity in case of unpredictable situations putting external borders under pressure.</w:t>
            </w:r>
            <w:ins w:id="33" w:author="Aivi Kuivonen" w:date="2022-09-09T15:33:00Z">
              <w:r w:rsidR="00FC39B4">
                <w:rPr>
                  <w:color w:val="000000"/>
                </w:rPr>
                <w:t xml:space="preserve"> Continuous training for Tax and Customs Board offici</w:t>
              </w:r>
            </w:ins>
            <w:ins w:id="34" w:author="Aivi Kuivonen" w:date="2022-09-09T15:34:00Z">
              <w:r w:rsidR="00FC39B4">
                <w:rPr>
                  <w:color w:val="000000"/>
                </w:rPr>
                <w:t>als who perform I-level border control will be carried out.</w:t>
              </w:r>
            </w:ins>
          </w:p>
          <w:p w14:paraId="06915545" w14:textId="77777777" w:rsidR="00A77B3E" w:rsidRDefault="00CB4887" w:rsidP="00A6056E">
            <w:pPr>
              <w:spacing w:before="100"/>
              <w:jc w:val="both"/>
              <w:rPr>
                <w:color w:val="000000"/>
              </w:rPr>
            </w:pPr>
            <w:r>
              <w:rPr>
                <w:color w:val="000000"/>
              </w:rPr>
              <w:t>The PBGB participates in EU Working Groups activities and cooperates with international organizations such as IOM, OSCE, UNHCR, and in other forms of inter-agency cooperation — BSRBCC (Baltic Sea Region Border Control Cooperation), BSTF (Baltic Sea Task Force) and in the work of Senior Officials of Baltic Council of Ministers.</w:t>
            </w:r>
          </w:p>
          <w:p w14:paraId="1080F42A" w14:textId="77777777" w:rsidR="00A77B3E" w:rsidRDefault="00CB4887" w:rsidP="00A6056E">
            <w:pPr>
              <w:numPr>
                <w:ilvl w:val="0"/>
                <w:numId w:val="4"/>
              </w:numPr>
              <w:spacing w:before="100"/>
              <w:jc w:val="both"/>
              <w:rPr>
                <w:color w:val="000000"/>
              </w:rPr>
            </w:pPr>
            <w:r>
              <w:rPr>
                <w:b/>
                <w:bCs/>
                <w:color w:val="000000"/>
              </w:rPr>
              <w:lastRenderedPageBreak/>
              <w:t xml:space="preserve">Setting up, operating and maintaining EU large-scale IT systems in the area of border management, in particular the Schengen Information System (SIS II), the European Travel Information and </w:t>
            </w:r>
            <w:proofErr w:type="spellStart"/>
            <w:r>
              <w:rPr>
                <w:b/>
                <w:bCs/>
                <w:color w:val="000000"/>
              </w:rPr>
              <w:t>Authorisation</w:t>
            </w:r>
            <w:proofErr w:type="spellEnd"/>
            <w:r>
              <w:rPr>
                <w:b/>
                <w:bCs/>
                <w:color w:val="000000"/>
              </w:rPr>
              <w:t xml:space="preserve"> System (ETIAS), the Entry-Exit System (EES), and Eurodac for border management purposes as well as including the interoperability of these large-scale IT systems and their communication infrastructure, and actions to enhance data quality and the provision of </w:t>
            </w:r>
            <w:proofErr w:type="gramStart"/>
            <w:r>
              <w:rPr>
                <w:b/>
                <w:bCs/>
                <w:color w:val="000000"/>
              </w:rPr>
              <w:t>information</w:t>
            </w:r>
            <w:proofErr w:type="gramEnd"/>
          </w:p>
          <w:p w14:paraId="3E23964C" w14:textId="796C6A4F" w:rsidR="00A77B3E" w:rsidRDefault="00CB4887" w:rsidP="00A6056E">
            <w:pPr>
              <w:spacing w:before="100"/>
              <w:jc w:val="both"/>
              <w:rPr>
                <w:color w:val="000000"/>
              </w:rPr>
            </w:pPr>
            <w:r>
              <w:rPr>
                <w:color w:val="000000"/>
              </w:rPr>
              <w:t xml:space="preserve">Cooperation for the implementation of EU large-scale IT systems is taking place with </w:t>
            </w:r>
            <w:proofErr w:type="spellStart"/>
            <w:r>
              <w:rPr>
                <w:color w:val="000000"/>
              </w:rPr>
              <w:t>eu</w:t>
            </w:r>
            <w:proofErr w:type="spellEnd"/>
            <w:r>
              <w:rPr>
                <w:color w:val="000000"/>
              </w:rPr>
              <w:t>-LISA. Large scale IT systems</w:t>
            </w:r>
            <w:ins w:id="35" w:author="Aivi Kuivonen" w:date="2022-09-09T15:35:00Z">
              <w:r w:rsidR="00FC39B4">
                <w:rPr>
                  <w:color w:val="000000"/>
                </w:rPr>
                <w:t xml:space="preserve"> (EES, ETIAS; SIS</w:t>
              </w:r>
              <w:r w:rsidR="00B9774D">
                <w:rPr>
                  <w:color w:val="000000"/>
                </w:rPr>
                <w:t xml:space="preserve"> and IO)</w:t>
              </w:r>
            </w:ins>
            <w:r>
              <w:rPr>
                <w:color w:val="000000"/>
              </w:rPr>
              <w:t xml:space="preserve"> will build on and follow up on the progress made under Internal Security Fund. </w:t>
            </w:r>
          </w:p>
          <w:p w14:paraId="7649AD6F" w14:textId="77777777" w:rsidR="00A77B3E" w:rsidRDefault="00CB4887" w:rsidP="00A6056E">
            <w:pPr>
              <w:numPr>
                <w:ilvl w:val="0"/>
                <w:numId w:val="5"/>
              </w:numPr>
              <w:spacing w:before="100"/>
              <w:jc w:val="both"/>
              <w:rPr>
                <w:color w:val="000000"/>
              </w:rPr>
            </w:pPr>
            <w:r>
              <w:rPr>
                <w:b/>
                <w:bCs/>
                <w:color w:val="000000"/>
              </w:rPr>
              <w:t>Developing the European Border and Coast Guard by supporting national authorities responsible for border management to pursue measures related to capability development and common capacity building, joint procurement, establishment of common standards and any other measures streamlining the cooperation and coordination between the Member States and the European Border and Coast Guard Agency</w:t>
            </w:r>
          </w:p>
          <w:p w14:paraId="038F74A3" w14:textId="77777777" w:rsidR="00A77B3E" w:rsidRDefault="00CB4887" w:rsidP="00A6056E">
            <w:pPr>
              <w:spacing w:before="100"/>
              <w:jc w:val="both"/>
              <w:rPr>
                <w:color w:val="000000"/>
              </w:rPr>
            </w:pPr>
            <w:r>
              <w:rPr>
                <w:color w:val="000000"/>
              </w:rPr>
              <w:t xml:space="preserve">Participation in Frontex operations since 2006 has had an undeniable impact on improving the efficiency of border management and on ensuring the internal security of the state. Substantial future enlargement of Frontex requires readiness to allocate additional staff for participation in its activities. For better co-ordination of setting up the Standing Corps </w:t>
            </w:r>
            <w:r>
              <w:rPr>
                <w:b/>
                <w:bCs/>
                <w:color w:val="000000"/>
              </w:rPr>
              <w:t xml:space="preserve">a SNE will be seconded to the </w:t>
            </w:r>
            <w:proofErr w:type="gramStart"/>
            <w:r>
              <w:rPr>
                <w:b/>
                <w:bCs/>
                <w:color w:val="000000"/>
              </w:rPr>
              <w:t>Frontex</w:t>
            </w:r>
            <w:proofErr w:type="gramEnd"/>
            <w:r>
              <w:rPr>
                <w:b/>
                <w:bCs/>
                <w:color w:val="000000"/>
              </w:rPr>
              <w:t xml:space="preserve"> and training courses organized for seconded officers of Category 2 and 3.</w:t>
            </w:r>
          </w:p>
          <w:p w14:paraId="317A47B0" w14:textId="77777777" w:rsidR="00A77B3E" w:rsidRDefault="00CB4887" w:rsidP="00A6056E">
            <w:pPr>
              <w:numPr>
                <w:ilvl w:val="0"/>
                <w:numId w:val="6"/>
              </w:numPr>
              <w:spacing w:before="100"/>
              <w:jc w:val="both"/>
              <w:rPr>
                <w:color w:val="000000"/>
              </w:rPr>
            </w:pPr>
            <w:r>
              <w:rPr>
                <w:b/>
                <w:bCs/>
                <w:color w:val="000000"/>
              </w:rPr>
              <w:t xml:space="preserve">ensuring the uniform application of the Union </w:t>
            </w:r>
            <w:r>
              <w:rPr>
                <w:b/>
                <w:bCs/>
                <w:i/>
                <w:iCs/>
                <w:color w:val="000000"/>
              </w:rPr>
              <w:t>acquis</w:t>
            </w:r>
            <w:r>
              <w:rPr>
                <w:b/>
                <w:bCs/>
                <w:color w:val="000000"/>
              </w:rPr>
              <w:t xml:space="preserve"> on external borders, including through the implementation of recommendations from quality control mechanisms such as the Schengen evaluation mechanism in line with Regulation (EU) No 1053/2013, vulnerability assessments in line with Regulation (EU) 2019/1896, and national quality control mechanisms</w:t>
            </w:r>
          </w:p>
          <w:p w14:paraId="3B1D06CD" w14:textId="77777777" w:rsidR="00A77B3E" w:rsidRDefault="00CB4887" w:rsidP="00A6056E">
            <w:pPr>
              <w:spacing w:before="100"/>
              <w:jc w:val="both"/>
              <w:rPr>
                <w:color w:val="000000"/>
              </w:rPr>
            </w:pPr>
            <w:r>
              <w:rPr>
                <w:color w:val="000000"/>
              </w:rPr>
              <w:t xml:space="preserve">Border guard education will ensure interoperability and the high quality of professional competences enabling proper implementation of the Schengen Acquis and ensures effective border management at national and EU external borders. PBGB experts participate in the development and updating joint curricula and training materials in Frontex (CCC, CCC for Mid-Level Officers, European Joint </w:t>
            </w:r>
            <w:proofErr w:type="gramStart"/>
            <w:r>
              <w:rPr>
                <w:color w:val="000000"/>
              </w:rPr>
              <w:t>Masters</w:t>
            </w:r>
            <w:proofErr w:type="gramEnd"/>
            <w:r>
              <w:rPr>
                <w:color w:val="000000"/>
              </w:rPr>
              <w:t xml:space="preserve"> on Strategic Border Management, CIRAM, IBM, etc.).</w:t>
            </w:r>
          </w:p>
          <w:p w14:paraId="639AB479" w14:textId="58CD38C9" w:rsidR="00A77B3E" w:rsidRDefault="00CB4887" w:rsidP="00A6056E">
            <w:pPr>
              <w:spacing w:before="100"/>
              <w:jc w:val="both"/>
              <w:rPr>
                <w:color w:val="000000"/>
              </w:rPr>
            </w:pPr>
            <w:r>
              <w:rPr>
                <w:color w:val="000000"/>
              </w:rPr>
              <w:t xml:space="preserve">In their daily service, all border control officials follow the principles of the Code of Ethics for Officials approved on 11 March 2015. </w:t>
            </w:r>
            <w:del w:id="36" w:author="Aivi Kuivonen" w:date="2023-07-13T10:42:00Z">
              <w:r w:rsidDel="003A12C3">
                <w:rPr>
                  <w:color w:val="000000"/>
                </w:rPr>
                <w:delText xml:space="preserve">The fundamental values of an official are lawfulness, focus on people, trustworthiness, professionalism, impartiality, openness and cooperation. The respect of fundamental rights, including data protection, non-discrimination, international protection, the specific needs of vulnerable persons, including children and the principle of non-refoulement form the basis of all border control activities. </w:delText>
              </w:r>
            </w:del>
            <w:r>
              <w:rPr>
                <w:color w:val="000000"/>
              </w:rPr>
              <w:t xml:space="preserve">Continues attention will be paid to those </w:t>
            </w:r>
            <w:ins w:id="37" w:author="Aivi Kuivonen" w:date="2023-07-13T10:42:00Z">
              <w:r w:rsidR="003A12C3">
                <w:rPr>
                  <w:color w:val="000000"/>
                </w:rPr>
                <w:t xml:space="preserve">principles </w:t>
              </w:r>
            </w:ins>
            <w:del w:id="38" w:author="Aivi Kuivonen" w:date="2023-07-13T10:42:00Z">
              <w:r w:rsidDel="003A12C3">
                <w:rPr>
                  <w:color w:val="000000"/>
                </w:rPr>
                <w:delText>topics</w:delText>
              </w:r>
            </w:del>
            <w:r>
              <w:rPr>
                <w:color w:val="000000"/>
              </w:rPr>
              <w:t xml:space="preserve"> in trainings.</w:t>
            </w:r>
          </w:p>
          <w:p w14:paraId="410A632B" w14:textId="77777777" w:rsidR="00A77B3E" w:rsidRDefault="00CB4887" w:rsidP="00A6056E">
            <w:pPr>
              <w:spacing w:before="100"/>
              <w:jc w:val="both"/>
              <w:rPr>
                <w:color w:val="000000"/>
              </w:rPr>
            </w:pPr>
            <w:r>
              <w:rPr>
                <w:color w:val="000000"/>
              </w:rPr>
              <w:t xml:space="preserve">The </w:t>
            </w:r>
            <w:proofErr w:type="spellStart"/>
            <w:r>
              <w:rPr>
                <w:color w:val="000000"/>
              </w:rPr>
              <w:t>modernisation</w:t>
            </w:r>
            <w:proofErr w:type="spellEnd"/>
            <w:r>
              <w:rPr>
                <w:color w:val="000000"/>
              </w:rPr>
              <w:t xml:space="preserve"> of border control infrastructure, the introduction of innovative and beyond the state-of-the-art technology, increasing the electronic control of </w:t>
            </w:r>
            <w:proofErr w:type="spellStart"/>
            <w:r>
              <w:rPr>
                <w:color w:val="000000"/>
              </w:rPr>
              <w:t>travellers</w:t>
            </w:r>
            <w:proofErr w:type="spellEnd"/>
            <w:r>
              <w:rPr>
                <w:color w:val="000000"/>
              </w:rPr>
              <w:t xml:space="preserve"> and the extension of visa </w:t>
            </w:r>
            <w:proofErr w:type="spellStart"/>
            <w:r>
              <w:rPr>
                <w:color w:val="000000"/>
              </w:rPr>
              <w:t>liberalisation</w:t>
            </w:r>
            <w:proofErr w:type="spellEnd"/>
            <w:r>
              <w:rPr>
                <w:color w:val="000000"/>
              </w:rPr>
              <w:t xml:space="preserve"> regimes create new challenges for the training of staff and for the reliability of border control systems. In addition to internal trainings, possibilities offered by CEPOL, </w:t>
            </w:r>
            <w:proofErr w:type="spellStart"/>
            <w:r>
              <w:rPr>
                <w:color w:val="000000"/>
              </w:rPr>
              <w:t>eu</w:t>
            </w:r>
            <w:proofErr w:type="spellEnd"/>
            <w:r>
              <w:rPr>
                <w:color w:val="000000"/>
              </w:rPr>
              <w:t>-LISA, Frontex will be used.</w:t>
            </w:r>
          </w:p>
          <w:p w14:paraId="468B40F6" w14:textId="2857C902" w:rsidR="00A77B3E" w:rsidRDefault="00CB4887" w:rsidP="00A6056E">
            <w:pPr>
              <w:spacing w:before="100"/>
              <w:jc w:val="both"/>
              <w:rPr>
                <w:color w:val="000000"/>
              </w:rPr>
            </w:pPr>
            <w:r>
              <w:rPr>
                <w:color w:val="000000"/>
              </w:rPr>
              <w:t xml:space="preserve">Quality control is vital to ensure that the performed services adhere to a defined set of quality criteria or meet the requirements of the Schengen evaluation mechanism and vulnerability assessment. </w:t>
            </w:r>
            <w:del w:id="39" w:author="Aivi Kuivonen" w:date="2023-07-13T10:43:00Z">
              <w:r w:rsidDel="003A12C3">
                <w:rPr>
                  <w:color w:val="000000"/>
                </w:rPr>
                <w:delText xml:space="preserve">The quality control mechanism in the PBGB includes intra-service self-evaluation activities and auditing in accordance with yearly plans. Internally, Estonia has a national evaluation system for ensuring that border control is implemented according to the Schengen requirements. Quality controls include intra-service supervision activities and auditing in accordance with yearly audit-plans as well as unannounced visits to the BCPs or BGSs (land, sea, air). </w:delText>
              </w:r>
            </w:del>
            <w:r>
              <w:rPr>
                <w:color w:val="000000"/>
              </w:rPr>
              <w:t>BMVI funds will be used in addition to national budget to eliminate deficiencies identified during the quality control</w:t>
            </w:r>
            <w:ins w:id="40" w:author="Aivi Kuivonen" w:date="2022-09-09T15:42:00Z">
              <w:r w:rsidR="00190786">
                <w:rPr>
                  <w:color w:val="000000"/>
                </w:rPr>
                <w:t xml:space="preserve"> (</w:t>
              </w:r>
              <w:proofErr w:type="spellStart"/>
              <w:r w:rsidR="00190786">
                <w:rPr>
                  <w:color w:val="000000"/>
                </w:rPr>
                <w:t>e.g</w:t>
              </w:r>
              <w:proofErr w:type="spellEnd"/>
              <w:r w:rsidR="00190786">
                <w:rPr>
                  <w:color w:val="000000"/>
                </w:rPr>
                <w:t xml:space="preserve"> training for border guards)</w:t>
              </w:r>
            </w:ins>
            <w:r>
              <w:rPr>
                <w:color w:val="000000"/>
              </w:rPr>
              <w:t>.</w:t>
            </w:r>
          </w:p>
          <w:p w14:paraId="6747FD20" w14:textId="77777777" w:rsidR="00A77B3E" w:rsidRDefault="00CB4887" w:rsidP="00A6056E">
            <w:pPr>
              <w:spacing w:before="100"/>
              <w:jc w:val="both"/>
              <w:rPr>
                <w:color w:val="000000"/>
              </w:rPr>
            </w:pPr>
            <w:r>
              <w:rPr>
                <w:b/>
                <w:bCs/>
                <w:color w:val="000000"/>
              </w:rPr>
              <w:t>Indicative list of actions:</w:t>
            </w:r>
          </w:p>
          <w:p w14:paraId="4FC693B5" w14:textId="0C8C78C5" w:rsidR="00A77B3E" w:rsidRDefault="00CB4887" w:rsidP="00A6056E">
            <w:pPr>
              <w:numPr>
                <w:ilvl w:val="0"/>
                <w:numId w:val="7"/>
              </w:numPr>
              <w:spacing w:before="100"/>
              <w:jc w:val="both"/>
              <w:rPr>
                <w:color w:val="000000"/>
              </w:rPr>
            </w:pPr>
            <w:r>
              <w:rPr>
                <w:b/>
                <w:bCs/>
                <w:color w:val="000000"/>
              </w:rPr>
              <w:t>Measures related to development of EUROSUR (</w:t>
            </w:r>
            <w:proofErr w:type="spellStart"/>
            <w:ins w:id="41" w:author="Aivi Kuivonen" w:date="2023-07-10T21:02:00Z">
              <w:r w:rsidR="00A8563A">
                <w:rPr>
                  <w:b/>
                  <w:bCs/>
                  <w:color w:val="000000"/>
                </w:rPr>
                <w:t>e.g</w:t>
              </w:r>
              <w:proofErr w:type="spellEnd"/>
              <w:r w:rsidR="00A8563A">
                <w:rPr>
                  <w:b/>
                  <w:bCs/>
                  <w:color w:val="000000"/>
                </w:rPr>
                <w:t xml:space="preserve"> </w:t>
              </w:r>
            </w:ins>
            <w:ins w:id="42" w:author="Aivi Kuivonen" w:date="2023-07-10T20:47:00Z">
              <w:r w:rsidR="00D11C65">
                <w:rPr>
                  <w:b/>
                  <w:bCs/>
                  <w:color w:val="000000"/>
                </w:rPr>
                <w:t xml:space="preserve">investments to </w:t>
              </w:r>
            </w:ins>
            <w:ins w:id="43" w:author="Aivi Kuivonen" w:date="2023-07-10T20:46:00Z">
              <w:r w:rsidR="00D11C65">
                <w:rPr>
                  <w:b/>
                  <w:bCs/>
                  <w:color w:val="000000"/>
                </w:rPr>
                <w:t xml:space="preserve">national </w:t>
              </w:r>
            </w:ins>
            <w:r>
              <w:rPr>
                <w:b/>
                <w:bCs/>
                <w:color w:val="000000"/>
              </w:rPr>
              <w:t>ICT system</w:t>
            </w:r>
            <w:del w:id="44" w:author="Aivi Kuivonen" w:date="2023-07-10T20:46:00Z">
              <w:r w:rsidDel="00D11C65">
                <w:rPr>
                  <w:b/>
                  <w:bCs/>
                  <w:color w:val="000000"/>
                </w:rPr>
                <w:delText>s</w:delText>
              </w:r>
            </w:del>
            <w:ins w:id="45" w:author="Aivi Kuivonen" w:date="2023-07-10T20:46:00Z">
              <w:r w:rsidR="00D11C65">
                <w:rPr>
                  <w:b/>
                  <w:bCs/>
                  <w:color w:val="000000"/>
                </w:rPr>
                <w:t xml:space="preserve"> to </w:t>
              </w:r>
            </w:ins>
            <w:ins w:id="46" w:author="Aivi Kuivonen" w:date="2023-07-10T20:47:00Z">
              <w:r w:rsidR="00D11C65">
                <w:rPr>
                  <w:b/>
                  <w:bCs/>
                  <w:color w:val="000000"/>
                </w:rPr>
                <w:t>retrieve situational picture form the border</w:t>
              </w:r>
            </w:ins>
            <w:ins w:id="47" w:author="Aivi Kuivonen" w:date="2023-07-10T20:46:00Z">
              <w:r w:rsidR="00D11C65">
                <w:rPr>
                  <w:b/>
                  <w:bCs/>
                  <w:color w:val="000000"/>
                </w:rPr>
                <w:t xml:space="preserve"> </w:t>
              </w:r>
            </w:ins>
            <w:ins w:id="48" w:author="Aivi Kuivonen" w:date="2023-07-10T20:47:00Z">
              <w:r w:rsidR="00D11C65">
                <w:rPr>
                  <w:b/>
                  <w:bCs/>
                  <w:color w:val="000000"/>
                </w:rPr>
                <w:t>and exchange information</w:t>
              </w:r>
            </w:ins>
            <w:r>
              <w:rPr>
                <w:b/>
                <w:bCs/>
                <w:color w:val="000000"/>
              </w:rPr>
              <w:t xml:space="preserve">, </w:t>
            </w:r>
            <w:ins w:id="49" w:author="Aivi Kuivonen" w:date="2023-07-10T21:12:00Z">
              <w:r w:rsidR="00993F0B">
                <w:rPr>
                  <w:b/>
                  <w:bCs/>
                  <w:color w:val="000000"/>
                </w:rPr>
                <w:t xml:space="preserve">purchase of </w:t>
              </w:r>
            </w:ins>
            <w:r>
              <w:rPr>
                <w:b/>
                <w:bCs/>
                <w:color w:val="000000"/>
              </w:rPr>
              <w:t>equipment</w:t>
            </w:r>
            <w:ins w:id="50" w:author="Aivi Kuivonen" w:date="2023-07-10T20:39:00Z">
              <w:r w:rsidR="00C451AD">
                <w:rPr>
                  <w:b/>
                  <w:bCs/>
                  <w:color w:val="000000"/>
                </w:rPr>
                <w:t xml:space="preserve"> such as </w:t>
              </w:r>
              <w:proofErr w:type="spellStart"/>
              <w:r w:rsidR="00C451AD">
                <w:rPr>
                  <w:b/>
                  <w:bCs/>
                  <w:color w:val="000000"/>
                </w:rPr>
                <w:t>monitors</w:t>
              </w:r>
            </w:ins>
            <w:ins w:id="51" w:author="Aivi Kuivonen" w:date="2023-07-10T21:12:00Z">
              <w:r w:rsidR="00993F0B">
                <w:rPr>
                  <w:b/>
                  <w:bCs/>
                  <w:color w:val="000000"/>
                </w:rPr>
                <w:t>,</w:t>
              </w:r>
            </w:ins>
            <w:del w:id="52" w:author="Aivi Kuivonen" w:date="2023-07-10T20:48:00Z">
              <w:r w:rsidDel="00D11C65">
                <w:rPr>
                  <w:b/>
                  <w:bCs/>
                  <w:color w:val="000000"/>
                </w:rPr>
                <w:delText xml:space="preserve">, technology, </w:delText>
              </w:r>
            </w:del>
            <w:del w:id="53" w:author="Aivi Kuivonen" w:date="2023-07-10T21:12:00Z">
              <w:r w:rsidDel="00993F0B">
                <w:rPr>
                  <w:b/>
                  <w:bCs/>
                  <w:color w:val="000000"/>
                </w:rPr>
                <w:delText>etc.</w:delText>
              </w:r>
            </w:del>
            <w:ins w:id="54" w:author="Aivi Kuivonen" w:date="2023-07-10T21:11:00Z">
              <w:r w:rsidR="00993F0B">
                <w:rPr>
                  <w:b/>
                  <w:bCs/>
                  <w:color w:val="000000"/>
                </w:rPr>
                <w:t>small</w:t>
              </w:r>
              <w:proofErr w:type="spellEnd"/>
              <w:r w:rsidR="00993F0B">
                <w:rPr>
                  <w:b/>
                  <w:bCs/>
                  <w:color w:val="000000"/>
                </w:rPr>
                <w:t>-scale renovation works in NCC</w:t>
              </w:r>
            </w:ins>
            <w:r>
              <w:rPr>
                <w:b/>
                <w:bCs/>
                <w:color w:val="000000"/>
              </w:rPr>
              <w:t>)</w:t>
            </w:r>
          </w:p>
          <w:p w14:paraId="101D73DA" w14:textId="4AB65F16" w:rsidR="00A77B3E" w:rsidRDefault="00CB4887" w:rsidP="00A6056E">
            <w:pPr>
              <w:numPr>
                <w:ilvl w:val="0"/>
                <w:numId w:val="7"/>
              </w:numPr>
              <w:spacing w:before="100"/>
              <w:jc w:val="both"/>
              <w:rPr>
                <w:color w:val="000000"/>
              </w:rPr>
            </w:pPr>
            <w:r>
              <w:rPr>
                <w:b/>
                <w:bCs/>
                <w:color w:val="000000"/>
              </w:rPr>
              <w:lastRenderedPageBreak/>
              <w:t xml:space="preserve">Measures related to interoperability package and EU large-scale IT systems </w:t>
            </w:r>
            <w:r>
              <w:rPr>
                <w:b/>
                <w:bCs/>
                <w:i/>
                <w:iCs/>
                <w:color w:val="000000"/>
              </w:rPr>
              <w:t>(</w:t>
            </w:r>
            <w:proofErr w:type="spellStart"/>
            <w:ins w:id="55" w:author="Aivi Kuivonen" w:date="2023-07-10T20:51:00Z">
              <w:r w:rsidR="00D716EE" w:rsidRPr="00D716EE">
                <w:rPr>
                  <w:b/>
                  <w:bCs/>
                  <w:color w:val="000000"/>
                </w:rPr>
                <w:t>e.g</w:t>
              </w:r>
              <w:proofErr w:type="spellEnd"/>
              <w:r w:rsidR="00D716EE" w:rsidRPr="00D716EE">
                <w:rPr>
                  <w:b/>
                  <w:bCs/>
                  <w:color w:val="000000"/>
                </w:rPr>
                <w:t xml:space="preserve"> </w:t>
              </w:r>
              <w:proofErr w:type="gramStart"/>
              <w:r w:rsidR="00D716EE" w:rsidRPr="00D716EE">
                <w:rPr>
                  <w:b/>
                  <w:bCs/>
                  <w:color w:val="000000"/>
                </w:rPr>
                <w:t>development  of</w:t>
              </w:r>
              <w:proofErr w:type="gramEnd"/>
              <w:r w:rsidR="00D716EE" w:rsidRPr="00D716EE">
                <w:rPr>
                  <w:b/>
                  <w:bCs/>
                  <w:color w:val="000000"/>
                </w:rPr>
                <w:t xml:space="preserve"> </w:t>
              </w:r>
            </w:ins>
            <w:r w:rsidRPr="00D716EE">
              <w:rPr>
                <w:b/>
                <w:bCs/>
                <w:color w:val="000000"/>
              </w:rPr>
              <w:t>ETIAS, EES, SIS</w:t>
            </w:r>
            <w:ins w:id="56" w:author="Aivi Kuivonen" w:date="2023-07-10T21:09:00Z">
              <w:r w:rsidR="00A8563A">
                <w:rPr>
                  <w:b/>
                  <w:bCs/>
                  <w:color w:val="000000"/>
                </w:rPr>
                <w:t>-Recast</w:t>
              </w:r>
            </w:ins>
            <w:r>
              <w:rPr>
                <w:b/>
                <w:bCs/>
                <w:i/>
                <w:iCs/>
                <w:color w:val="000000"/>
              </w:rPr>
              <w:t>)</w:t>
            </w:r>
          </w:p>
          <w:p w14:paraId="54F237A7" w14:textId="77777777" w:rsidR="00A77B3E" w:rsidRDefault="00CB4887" w:rsidP="00A6056E">
            <w:pPr>
              <w:numPr>
                <w:ilvl w:val="0"/>
                <w:numId w:val="7"/>
              </w:numPr>
              <w:spacing w:before="100"/>
              <w:jc w:val="both"/>
              <w:rPr>
                <w:color w:val="000000"/>
              </w:rPr>
            </w:pPr>
            <w:r>
              <w:rPr>
                <w:b/>
                <w:bCs/>
                <w:color w:val="000000"/>
              </w:rPr>
              <w:t>Measures aiming at the development of the national components of EBCG (</w:t>
            </w:r>
            <w:proofErr w:type="gramStart"/>
            <w:r>
              <w:rPr>
                <w:b/>
                <w:bCs/>
                <w:color w:val="000000"/>
              </w:rPr>
              <w:t>e.g.</w:t>
            </w:r>
            <w:proofErr w:type="gramEnd"/>
            <w:r>
              <w:rPr>
                <w:b/>
                <w:bCs/>
                <w:color w:val="000000"/>
              </w:rPr>
              <w:t xml:space="preserve"> SNE secondment to Frontex</w:t>
            </w:r>
            <w:del w:id="57" w:author="Aivi Kuivonen" w:date="2023-07-20T13:04:00Z">
              <w:r w:rsidDel="0095618B">
                <w:rPr>
                  <w:b/>
                  <w:bCs/>
                  <w:color w:val="000000"/>
                </w:rPr>
                <w:delText>, etc</w:delText>
              </w:r>
            </w:del>
            <w:r>
              <w:rPr>
                <w:b/>
                <w:bCs/>
                <w:color w:val="000000"/>
              </w:rPr>
              <w:t>.)</w:t>
            </w:r>
          </w:p>
          <w:p w14:paraId="6B4DEA1E" w14:textId="6F4E7AB1" w:rsidR="00A77B3E" w:rsidRDefault="00EA38F9" w:rsidP="00A6056E">
            <w:pPr>
              <w:numPr>
                <w:ilvl w:val="0"/>
                <w:numId w:val="7"/>
              </w:numPr>
              <w:spacing w:before="100"/>
              <w:jc w:val="both"/>
              <w:rPr>
                <w:color w:val="000000"/>
              </w:rPr>
            </w:pPr>
            <w:ins w:id="58" w:author="Aivi Kuivonen" w:date="2023-07-07T13:12:00Z">
              <w:r>
                <w:rPr>
                  <w:b/>
                  <w:bCs/>
                  <w:color w:val="000000"/>
                </w:rPr>
                <w:t xml:space="preserve">Border management </w:t>
              </w:r>
            </w:ins>
            <w:del w:id="59" w:author="Aivi Kuivonen" w:date="2023-07-07T13:12:00Z">
              <w:r w:rsidR="00CB4887" w:rsidDel="00EA38F9">
                <w:rPr>
                  <w:b/>
                  <w:bCs/>
                  <w:color w:val="000000"/>
                </w:rPr>
                <w:delText>T</w:delText>
              </w:r>
            </w:del>
            <w:ins w:id="60" w:author="Aivi Kuivonen" w:date="2023-07-10T20:56:00Z">
              <w:r w:rsidR="00D716EE">
                <w:rPr>
                  <w:b/>
                  <w:bCs/>
                  <w:color w:val="000000"/>
                </w:rPr>
                <w:t>t</w:t>
              </w:r>
            </w:ins>
            <w:r w:rsidR="00CB4887">
              <w:rPr>
                <w:b/>
                <w:bCs/>
                <w:color w:val="000000"/>
              </w:rPr>
              <w:t>rainings</w:t>
            </w:r>
            <w:ins w:id="61" w:author="Aivi Kuivonen" w:date="2023-07-10T20:52:00Z">
              <w:r w:rsidR="00D716EE">
                <w:rPr>
                  <w:b/>
                  <w:bCs/>
                  <w:color w:val="000000"/>
                </w:rPr>
                <w:t xml:space="preserve"> to implement </w:t>
              </w:r>
            </w:ins>
            <w:ins w:id="62" w:author="Aivi Kuivonen" w:date="2023-07-10T20:54:00Z">
              <w:r w:rsidR="00D716EE">
                <w:rPr>
                  <w:b/>
                  <w:bCs/>
                  <w:color w:val="000000"/>
                </w:rPr>
                <w:t>IBM and ensure uniform Schengen acquis</w:t>
              </w:r>
            </w:ins>
            <w:ins w:id="63" w:author="Aivi Kuivonen" w:date="2023-07-10T20:33:00Z">
              <w:r w:rsidR="00C451AD">
                <w:rPr>
                  <w:b/>
                  <w:bCs/>
                  <w:color w:val="000000"/>
                </w:rPr>
                <w:t xml:space="preserve"> incl. </w:t>
              </w:r>
            </w:ins>
            <w:ins w:id="64" w:author="Aivi Kuivonen" w:date="2023-07-10T20:34:00Z">
              <w:r w:rsidR="00C451AD">
                <w:rPr>
                  <w:b/>
                  <w:bCs/>
                  <w:color w:val="000000"/>
                </w:rPr>
                <w:t xml:space="preserve">courses on </w:t>
              </w:r>
            </w:ins>
            <w:ins w:id="65" w:author="Aivi Kuivonen" w:date="2023-07-10T20:33:00Z">
              <w:r w:rsidR="00C451AD">
                <w:rPr>
                  <w:b/>
                  <w:bCs/>
                  <w:color w:val="000000"/>
                </w:rPr>
                <w:t xml:space="preserve">fundamental </w:t>
              </w:r>
              <w:proofErr w:type="gramStart"/>
              <w:r w:rsidR="00C451AD">
                <w:rPr>
                  <w:b/>
                  <w:bCs/>
                  <w:color w:val="000000"/>
                </w:rPr>
                <w:t>rights</w:t>
              </w:r>
            </w:ins>
            <w:proofErr w:type="gramEnd"/>
          </w:p>
          <w:p w14:paraId="271B62AF" w14:textId="0AAB7E2E" w:rsidR="00A77B3E" w:rsidRDefault="00D716EE" w:rsidP="00A6056E">
            <w:pPr>
              <w:numPr>
                <w:ilvl w:val="0"/>
                <w:numId w:val="7"/>
              </w:numPr>
              <w:spacing w:before="100"/>
              <w:jc w:val="both"/>
              <w:rPr>
                <w:color w:val="000000"/>
              </w:rPr>
            </w:pPr>
            <w:ins w:id="66" w:author="Aivi Kuivonen" w:date="2023-07-10T21:00:00Z">
              <w:r>
                <w:rPr>
                  <w:b/>
                  <w:bCs/>
                  <w:color w:val="000000"/>
                </w:rPr>
                <w:t>Investments to b</w:t>
              </w:r>
            </w:ins>
            <w:del w:id="67" w:author="Aivi Kuivonen" w:date="2023-07-10T21:00:00Z">
              <w:r w:rsidR="00CB4887" w:rsidDel="00D716EE">
                <w:rPr>
                  <w:b/>
                  <w:bCs/>
                  <w:color w:val="000000"/>
                </w:rPr>
                <w:delText>B</w:delText>
              </w:r>
            </w:del>
            <w:r w:rsidR="00CB4887">
              <w:rPr>
                <w:b/>
                <w:bCs/>
                <w:color w:val="000000"/>
              </w:rPr>
              <w:t xml:space="preserve">order surveillance </w:t>
            </w:r>
            <w:del w:id="68" w:author="Aivi Kuivonen" w:date="2022-09-09T15:44:00Z">
              <w:r w:rsidR="00CB4887" w:rsidDel="00190786">
                <w:rPr>
                  <w:b/>
                  <w:bCs/>
                  <w:color w:val="000000"/>
                </w:rPr>
                <w:delText xml:space="preserve">and control </w:delText>
              </w:r>
            </w:del>
            <w:r w:rsidR="00CB4887">
              <w:rPr>
                <w:b/>
                <w:bCs/>
                <w:color w:val="000000"/>
              </w:rPr>
              <w:t xml:space="preserve">equipment compliant with </w:t>
            </w:r>
            <w:proofErr w:type="spellStart"/>
            <w:r w:rsidR="00CB4887">
              <w:rPr>
                <w:b/>
                <w:bCs/>
                <w:color w:val="000000"/>
              </w:rPr>
              <w:t>Fo</w:t>
            </w:r>
            <w:ins w:id="69" w:author="Aivi Kuivonen" w:date="2023-07-07T14:16:00Z">
              <w:r w:rsidR="00FB1992">
                <w:rPr>
                  <w:b/>
                  <w:bCs/>
                  <w:color w:val="000000"/>
                </w:rPr>
                <w:t>r</w:t>
              </w:r>
            </w:ins>
            <w:r w:rsidR="00CB4887">
              <w:rPr>
                <w:b/>
                <w:bCs/>
                <w:color w:val="000000"/>
              </w:rPr>
              <w:t>ntex</w:t>
            </w:r>
            <w:proofErr w:type="spellEnd"/>
            <w:r w:rsidR="00CB4887">
              <w:rPr>
                <w:b/>
                <w:bCs/>
                <w:color w:val="000000"/>
              </w:rPr>
              <w:t xml:space="preserve"> standards (</w:t>
            </w:r>
            <w:proofErr w:type="gramStart"/>
            <w:ins w:id="70" w:author="Aivi Kuivonen" w:date="2023-07-20T13:03:00Z">
              <w:r w:rsidR="0095618B">
                <w:rPr>
                  <w:b/>
                  <w:bCs/>
                  <w:color w:val="000000"/>
                </w:rPr>
                <w:t>e.g.</w:t>
              </w:r>
              <w:proofErr w:type="gramEnd"/>
              <w:r w:rsidR="0095618B">
                <w:rPr>
                  <w:b/>
                  <w:bCs/>
                  <w:color w:val="000000"/>
                </w:rPr>
                <w:t xml:space="preserve"> </w:t>
              </w:r>
            </w:ins>
            <w:r w:rsidR="00CB4887">
              <w:rPr>
                <w:b/>
                <w:bCs/>
                <w:color w:val="000000"/>
              </w:rPr>
              <w:t xml:space="preserve">patrol vehicles, UAVs, cameras, </w:t>
            </w:r>
            <w:ins w:id="71" w:author="Aivi Kuivonen" w:date="2023-07-10T21:01:00Z">
              <w:r w:rsidR="00A8563A">
                <w:rPr>
                  <w:b/>
                  <w:bCs/>
                  <w:color w:val="000000"/>
                </w:rPr>
                <w:t xml:space="preserve">drones, </w:t>
              </w:r>
            </w:ins>
            <w:ins w:id="72" w:author="Aivi Kuivonen" w:date="2023-07-10T20:38:00Z">
              <w:r w:rsidR="00C451AD">
                <w:rPr>
                  <w:b/>
                  <w:bCs/>
                  <w:color w:val="000000"/>
                </w:rPr>
                <w:t>drone detectors</w:t>
              </w:r>
            </w:ins>
            <w:del w:id="73" w:author="Aivi Kuivonen" w:date="2023-07-20T13:04:00Z">
              <w:r w:rsidR="00CB4887" w:rsidDel="0095618B">
                <w:rPr>
                  <w:b/>
                  <w:bCs/>
                  <w:color w:val="000000"/>
                </w:rPr>
                <w:delText>e</w:delText>
              </w:r>
            </w:del>
            <w:del w:id="74" w:author="Aivi Kuivonen" w:date="2023-07-20T13:03:00Z">
              <w:r w:rsidR="00CB4887" w:rsidDel="0095618B">
                <w:rPr>
                  <w:b/>
                  <w:bCs/>
                  <w:color w:val="000000"/>
                </w:rPr>
                <w:delText>tc.</w:delText>
              </w:r>
            </w:del>
            <w:r w:rsidR="00CB4887">
              <w:rPr>
                <w:b/>
                <w:bCs/>
                <w:color w:val="000000"/>
              </w:rPr>
              <w:t>), priority will be given to</w:t>
            </w:r>
            <w:ins w:id="75" w:author="Aivi Kuivonen" w:date="2023-07-10T20:45:00Z">
              <w:r w:rsidR="00D11C65">
                <w:rPr>
                  <w:b/>
                  <w:bCs/>
                  <w:color w:val="000000"/>
                </w:rPr>
                <w:t xml:space="preserve"> investments for</w:t>
              </w:r>
            </w:ins>
            <w:r w:rsidR="00CB4887">
              <w:rPr>
                <w:b/>
                <w:bCs/>
                <w:color w:val="000000"/>
              </w:rPr>
              <w:t xml:space="preserve"> </w:t>
            </w:r>
            <w:ins w:id="76" w:author="Aivi Kuivonen" w:date="2023-07-10T20:32:00Z">
              <w:r w:rsidR="00C451AD">
                <w:rPr>
                  <w:b/>
                  <w:bCs/>
                  <w:color w:val="000000"/>
                </w:rPr>
                <w:t xml:space="preserve">EE-RU </w:t>
              </w:r>
            </w:ins>
            <w:r w:rsidR="00CB4887">
              <w:rPr>
                <w:b/>
                <w:bCs/>
                <w:color w:val="000000"/>
              </w:rPr>
              <w:t>land border</w:t>
            </w:r>
            <w:ins w:id="77" w:author="Aivi Kuivonen" w:date="2023-07-10T20:45:00Z">
              <w:r w:rsidR="00D11C65">
                <w:rPr>
                  <w:b/>
                  <w:bCs/>
                  <w:color w:val="000000"/>
                </w:rPr>
                <w:t xml:space="preserve"> surveillance</w:t>
              </w:r>
            </w:ins>
            <w:ins w:id="78" w:author="Aivi Kuivonen" w:date="2023-07-10T20:56:00Z">
              <w:r>
                <w:rPr>
                  <w:b/>
                  <w:bCs/>
                  <w:color w:val="000000"/>
                </w:rPr>
                <w:t xml:space="preserve"> system</w:t>
              </w:r>
            </w:ins>
            <w:ins w:id="79" w:author="Aivi Kuivonen" w:date="2023-07-10T20:45:00Z">
              <w:r w:rsidR="00D11C65">
                <w:rPr>
                  <w:b/>
                  <w:bCs/>
                  <w:color w:val="000000"/>
                </w:rPr>
                <w:t xml:space="preserve">. All large-scale equipment will be put at Frontex </w:t>
              </w:r>
              <w:proofErr w:type="gramStart"/>
              <w:r w:rsidR="00D11C65">
                <w:rPr>
                  <w:b/>
                  <w:bCs/>
                  <w:color w:val="000000"/>
                </w:rPr>
                <w:t>disposal</w:t>
              </w:r>
            </w:ins>
            <w:proofErr w:type="gramEnd"/>
          </w:p>
          <w:p w14:paraId="60A588B2" w14:textId="6A8B3662" w:rsidR="00A77B3E" w:rsidRPr="003A6DE1" w:rsidRDefault="00D716EE" w:rsidP="00A6056E">
            <w:pPr>
              <w:numPr>
                <w:ilvl w:val="0"/>
                <w:numId w:val="7"/>
              </w:numPr>
              <w:spacing w:before="100"/>
              <w:jc w:val="both"/>
              <w:rPr>
                <w:ins w:id="80" w:author="Aivi Kuivonen" w:date="2023-07-10T21:03:00Z"/>
                <w:color w:val="000000"/>
              </w:rPr>
            </w:pPr>
            <w:ins w:id="81" w:author="Aivi Kuivonen" w:date="2023-07-10T20:57:00Z">
              <w:r>
                <w:rPr>
                  <w:b/>
                  <w:bCs/>
                  <w:color w:val="000000"/>
                </w:rPr>
                <w:t>Investments to b</w:t>
              </w:r>
            </w:ins>
            <w:ins w:id="82" w:author="Aivi Kuivonen" w:date="2022-09-09T15:44:00Z">
              <w:r w:rsidR="00190786">
                <w:rPr>
                  <w:b/>
                  <w:bCs/>
                  <w:color w:val="000000"/>
                </w:rPr>
                <w:t>order control and m</w:t>
              </w:r>
            </w:ins>
            <w:del w:id="83" w:author="Aivi Kuivonen" w:date="2022-09-09T15:44:00Z">
              <w:r w:rsidR="00CB4887" w:rsidDel="00190786">
                <w:rPr>
                  <w:b/>
                  <w:bCs/>
                  <w:color w:val="000000"/>
                </w:rPr>
                <w:delText>M</w:delText>
              </w:r>
            </w:del>
            <w:r w:rsidR="00CB4887">
              <w:rPr>
                <w:b/>
                <w:bCs/>
                <w:color w:val="000000"/>
              </w:rPr>
              <w:t xml:space="preserve">igration monitoring equipment </w:t>
            </w:r>
            <w:ins w:id="84" w:author="Aivi Kuivonen" w:date="2023-07-10T20:37:00Z">
              <w:r w:rsidR="00C451AD">
                <w:rPr>
                  <w:b/>
                  <w:bCs/>
                  <w:color w:val="000000"/>
                </w:rPr>
                <w:t>with</w:t>
              </w:r>
            </w:ins>
            <w:ins w:id="85" w:author="Aivi Kuivonen" w:date="2023-07-10T20:36:00Z">
              <w:r w:rsidR="00C451AD">
                <w:rPr>
                  <w:b/>
                  <w:bCs/>
                  <w:color w:val="000000"/>
                </w:rPr>
                <w:t xml:space="preserve"> </w:t>
              </w:r>
            </w:ins>
            <w:ins w:id="86" w:author="Aivi Kuivonen" w:date="2023-07-13T10:44:00Z">
              <w:r w:rsidR="003A6DE1">
                <w:rPr>
                  <w:b/>
                  <w:bCs/>
                  <w:color w:val="000000"/>
                </w:rPr>
                <w:t>technical</w:t>
              </w:r>
            </w:ins>
            <w:ins w:id="87" w:author="Aivi Kuivonen" w:date="2023-07-10T20:36:00Z">
              <w:r w:rsidR="00C451AD">
                <w:rPr>
                  <w:b/>
                  <w:bCs/>
                  <w:color w:val="000000"/>
                </w:rPr>
                <w:t xml:space="preserve"> support </w:t>
              </w:r>
            </w:ins>
            <w:r w:rsidR="00CB4887">
              <w:rPr>
                <w:b/>
                <w:bCs/>
                <w:color w:val="000000"/>
              </w:rPr>
              <w:t xml:space="preserve">(document readers, biometric data technology, </w:t>
            </w:r>
            <w:ins w:id="88" w:author="Aivi Kuivonen" w:date="2023-07-10T20:58:00Z">
              <w:r>
                <w:rPr>
                  <w:b/>
                  <w:bCs/>
                  <w:color w:val="000000"/>
                </w:rPr>
                <w:t xml:space="preserve">microscopes </w:t>
              </w:r>
            </w:ins>
            <w:r w:rsidR="00CB4887">
              <w:rPr>
                <w:b/>
                <w:bCs/>
                <w:color w:val="000000"/>
              </w:rPr>
              <w:t>etc.)</w:t>
            </w:r>
          </w:p>
          <w:p w14:paraId="634AB602" w14:textId="443558B9" w:rsidR="007C41BA" w:rsidRPr="007C41BA" w:rsidRDefault="007C41BA" w:rsidP="00A6056E">
            <w:pPr>
              <w:numPr>
                <w:ilvl w:val="0"/>
                <w:numId w:val="7"/>
              </w:numPr>
              <w:spacing w:before="100"/>
              <w:jc w:val="both"/>
              <w:rPr>
                <w:b/>
                <w:bCs/>
                <w:color w:val="000000"/>
              </w:rPr>
            </w:pPr>
            <w:ins w:id="89" w:author="Aivi Kuivonen" w:date="2022-09-09T15:13:00Z">
              <w:r w:rsidRPr="007C41BA">
                <w:rPr>
                  <w:rFonts w:asciiTheme="majorBidi" w:hAnsiTheme="majorBidi" w:cstheme="majorBidi"/>
                  <w:b/>
                  <w:bCs/>
                </w:rPr>
                <w:t xml:space="preserve">Measures to ensure follow up of future Schengen recommendations insofar as the deficiencies identified and the action plan concerned identifies operational measures to remedy them that require </w:t>
              </w:r>
              <w:proofErr w:type="gramStart"/>
              <w:r w:rsidRPr="007C41BA">
                <w:rPr>
                  <w:rFonts w:asciiTheme="majorBidi" w:hAnsiTheme="majorBidi" w:cstheme="majorBidi"/>
                  <w:b/>
                  <w:bCs/>
                </w:rPr>
                <w:t>funding</w:t>
              </w:r>
            </w:ins>
            <w:proofErr w:type="gramEnd"/>
          </w:p>
          <w:p w14:paraId="497A0C8D" w14:textId="77777777" w:rsidR="00A77B3E" w:rsidRDefault="00A77B3E" w:rsidP="00A6056E">
            <w:pPr>
              <w:spacing w:before="100"/>
              <w:jc w:val="both"/>
              <w:rPr>
                <w:color w:val="000000"/>
              </w:rPr>
            </w:pPr>
          </w:p>
          <w:p w14:paraId="6A4048AC" w14:textId="77777777" w:rsidR="00A77B3E" w:rsidRDefault="00CB4887" w:rsidP="00A6056E">
            <w:pPr>
              <w:spacing w:before="100"/>
              <w:jc w:val="both"/>
              <w:rPr>
                <w:color w:val="000000"/>
              </w:rPr>
            </w:pPr>
            <w:r>
              <w:rPr>
                <w:b/>
                <w:bCs/>
                <w:color w:val="000000"/>
              </w:rPr>
              <w:t xml:space="preserve">Results: </w:t>
            </w:r>
            <w:r>
              <w:rPr>
                <w:color w:val="000000"/>
              </w:rPr>
              <w:t xml:space="preserve">External land and sea border is covered by innovative, state-of-the-art, integrated border surveillance system. Border checks and border surveillance are supported by advanced, </w:t>
            </w:r>
            <w:proofErr w:type="gramStart"/>
            <w:r>
              <w:rPr>
                <w:color w:val="000000"/>
              </w:rPr>
              <w:t>mobile</w:t>
            </w:r>
            <w:proofErr w:type="gramEnd"/>
            <w:r>
              <w:rPr>
                <w:color w:val="000000"/>
              </w:rPr>
              <w:t xml:space="preserve"> and interoperable technical systems and solutions to guarantee more efficient and reliable border control. Enhanced capacity to develop and make the best use of the state-of-the-art technologies and </w:t>
            </w:r>
            <w:proofErr w:type="gramStart"/>
            <w:r>
              <w:rPr>
                <w:color w:val="000000"/>
              </w:rPr>
              <w:t>large scale</w:t>
            </w:r>
            <w:proofErr w:type="gramEnd"/>
            <w:r>
              <w:rPr>
                <w:color w:val="000000"/>
              </w:rPr>
              <w:t xml:space="preserve"> information systems (EES, ETIAS </w:t>
            </w:r>
            <w:proofErr w:type="spellStart"/>
            <w:r>
              <w:rPr>
                <w:color w:val="000000"/>
              </w:rPr>
              <w:t>etc</w:t>
            </w:r>
            <w:proofErr w:type="spellEnd"/>
            <w:r>
              <w:rPr>
                <w:color w:val="000000"/>
              </w:rPr>
              <w:t xml:space="preserve">) in a unified and harmonized way. Border </w:t>
            </w:r>
            <w:proofErr w:type="gramStart"/>
            <w:r>
              <w:rPr>
                <w:color w:val="000000"/>
              </w:rPr>
              <w:t>guards</w:t>
            </w:r>
            <w:proofErr w:type="gramEnd"/>
            <w:r>
              <w:rPr>
                <w:color w:val="000000"/>
              </w:rPr>
              <w:t xml:space="preserve"> actions and IT systems are in line with Schengen Acquis and fundamental rights avoiding biased stereotypical decisions. The principles of data protection, gender equality and non-discrimination are </w:t>
            </w:r>
            <w:proofErr w:type="gramStart"/>
            <w:r>
              <w:rPr>
                <w:color w:val="000000"/>
              </w:rPr>
              <w:t>respected</w:t>
            </w:r>
            <w:proofErr w:type="gramEnd"/>
            <w:r>
              <w:rPr>
                <w:color w:val="000000"/>
              </w:rPr>
              <w:t xml:space="preserve"> and the special needs of vulnerable persons are taken into account.</w:t>
            </w:r>
          </w:p>
          <w:p w14:paraId="3F30EB51" w14:textId="77777777" w:rsidR="00A77B3E" w:rsidRDefault="00CB4887" w:rsidP="00A6056E">
            <w:pPr>
              <w:spacing w:before="100"/>
              <w:jc w:val="both"/>
              <w:rPr>
                <w:color w:val="000000"/>
              </w:rPr>
            </w:pPr>
            <w:r>
              <w:rPr>
                <w:b/>
                <w:bCs/>
                <w:color w:val="000000"/>
              </w:rPr>
              <w:t>________________________________</w:t>
            </w:r>
          </w:p>
          <w:p w14:paraId="52C04D6E" w14:textId="77777777" w:rsidR="00A77B3E" w:rsidRDefault="00CB4887" w:rsidP="00A6056E">
            <w:pPr>
              <w:spacing w:before="100"/>
              <w:jc w:val="both"/>
              <w:rPr>
                <w:color w:val="000000"/>
              </w:rPr>
            </w:pPr>
            <w:r>
              <w:rPr>
                <w:b/>
                <w:bCs/>
                <w:color w:val="000000"/>
              </w:rPr>
              <w:t xml:space="preserve">Operating support: </w:t>
            </w:r>
          </w:p>
          <w:p w14:paraId="366747FB" w14:textId="77777777" w:rsidR="00A77B3E" w:rsidRDefault="00CB4887" w:rsidP="00A6056E">
            <w:pPr>
              <w:spacing w:before="100"/>
              <w:jc w:val="both"/>
              <w:rPr>
                <w:color w:val="000000"/>
              </w:rPr>
            </w:pPr>
            <w:r>
              <w:rPr>
                <w:color w:val="000000"/>
              </w:rPr>
              <w:t>In Estonia the PBGB and the Development and IT Centre of the Ministry of the Interior (SMIT) are public authorities responsible for accomplishing the tasks and services which constitute a public service for the Union in the domain of borders and migration surveillance. The statutory tasks of the PBGB include the development and implementation of the IBM in Estonia. The statutory tasks of SMIT include development and maintenance of respective ICT systems.</w:t>
            </w:r>
          </w:p>
          <w:p w14:paraId="33414BEA" w14:textId="77777777" w:rsidR="00A77B3E" w:rsidRDefault="00CB4887" w:rsidP="00A6056E">
            <w:pPr>
              <w:spacing w:before="100"/>
              <w:jc w:val="both"/>
              <w:rPr>
                <w:color w:val="000000"/>
              </w:rPr>
            </w:pPr>
            <w:r>
              <w:rPr>
                <w:color w:val="000000"/>
              </w:rPr>
              <w:t xml:space="preserve">To facilitate legitimate border crossings and to ensure a high-level protection of the external borders and necessary information exchange the use of relevant ICT-systems and modern technology are essential. All ICT equipment, also border control and </w:t>
            </w:r>
            <w:proofErr w:type="spellStart"/>
            <w:r>
              <w:rPr>
                <w:color w:val="000000"/>
              </w:rPr>
              <w:t>suveillance</w:t>
            </w:r>
            <w:proofErr w:type="spellEnd"/>
            <w:r>
              <w:rPr>
                <w:color w:val="000000"/>
              </w:rPr>
              <w:t xml:space="preserve"> tools need upgrades and regular </w:t>
            </w:r>
            <w:proofErr w:type="spellStart"/>
            <w:r>
              <w:rPr>
                <w:color w:val="000000"/>
              </w:rPr>
              <w:t>maintenace</w:t>
            </w:r>
            <w:proofErr w:type="spellEnd"/>
            <w:r>
              <w:rPr>
                <w:color w:val="000000"/>
              </w:rPr>
              <w:t xml:space="preserve"> to operate smoothly and securely. Estonia plans to use operation support for border and migration control ICT systems and equipment maintenance as well as repair costs as follows:</w:t>
            </w:r>
          </w:p>
          <w:p w14:paraId="6B0A20C7" w14:textId="77777777" w:rsidR="00A77B3E" w:rsidRDefault="00CB4887" w:rsidP="00A6056E">
            <w:pPr>
              <w:numPr>
                <w:ilvl w:val="0"/>
                <w:numId w:val="8"/>
              </w:numPr>
              <w:spacing w:before="100"/>
              <w:jc w:val="both"/>
              <w:rPr>
                <w:color w:val="000000"/>
              </w:rPr>
            </w:pPr>
            <w:r>
              <w:rPr>
                <w:b/>
                <w:bCs/>
                <w:color w:val="000000"/>
              </w:rPr>
              <w:t>Maintenance and upgrades of automatic border control</w:t>
            </w:r>
            <w:r>
              <w:rPr>
                <w:color w:val="000000"/>
              </w:rPr>
              <w:t xml:space="preserve"> (PBGB)</w:t>
            </w:r>
          </w:p>
          <w:p w14:paraId="7E986B26" w14:textId="77777777" w:rsidR="00A77B3E" w:rsidRDefault="00CB4887" w:rsidP="00A6056E">
            <w:pPr>
              <w:spacing w:before="100"/>
              <w:jc w:val="both"/>
              <w:rPr>
                <w:color w:val="000000"/>
              </w:rPr>
            </w:pPr>
            <w:r>
              <w:rPr>
                <w:color w:val="000000"/>
              </w:rPr>
              <w:t xml:space="preserve">With the help of ISFB 16 ABC gates were installed in Tallinn airport and </w:t>
            </w:r>
            <w:proofErr w:type="spellStart"/>
            <w:r>
              <w:rPr>
                <w:color w:val="000000"/>
              </w:rPr>
              <w:t>Narva</w:t>
            </w:r>
            <w:proofErr w:type="spellEnd"/>
            <w:r>
              <w:rPr>
                <w:color w:val="000000"/>
              </w:rPr>
              <w:t xml:space="preserve"> -1 BCP in February 2021. Automatic kiosk will also be installed in </w:t>
            </w:r>
            <w:proofErr w:type="spellStart"/>
            <w:r>
              <w:rPr>
                <w:color w:val="000000"/>
              </w:rPr>
              <w:t>Saatse</w:t>
            </w:r>
            <w:proofErr w:type="spellEnd"/>
            <w:r>
              <w:rPr>
                <w:color w:val="000000"/>
              </w:rPr>
              <w:t xml:space="preserve"> BCP. The maintenance and upgrades of the e-gates are included in the lease contract signed between PBGB and the service provider. Contract is funded from the ISFB until the end of 2022. As of 01.01.2023 the BMVI will be used for operating the e-gates.</w:t>
            </w:r>
          </w:p>
          <w:p w14:paraId="3853908F" w14:textId="77777777" w:rsidR="00A77B3E" w:rsidRDefault="00CB4887" w:rsidP="00A6056E">
            <w:pPr>
              <w:numPr>
                <w:ilvl w:val="0"/>
                <w:numId w:val="9"/>
              </w:numPr>
              <w:spacing w:before="100"/>
              <w:jc w:val="both"/>
              <w:rPr>
                <w:color w:val="000000"/>
              </w:rPr>
            </w:pPr>
            <w:r>
              <w:rPr>
                <w:b/>
                <w:bCs/>
                <w:color w:val="000000"/>
              </w:rPr>
              <w:t>Operational management and maintenance of large-scale IT systems (EES; SIS; ETIAS) and their communication infrastructures, including the interoperability of these systems and rental of secure premises</w:t>
            </w:r>
            <w:r>
              <w:rPr>
                <w:color w:val="000000"/>
              </w:rPr>
              <w:t xml:space="preserve"> (PBGB and/or SMIT)</w:t>
            </w:r>
          </w:p>
          <w:p w14:paraId="78DD8C3F" w14:textId="77777777" w:rsidR="00A77B3E" w:rsidRDefault="00CB4887" w:rsidP="00A6056E">
            <w:pPr>
              <w:spacing w:before="100"/>
              <w:jc w:val="both"/>
              <w:rPr>
                <w:color w:val="000000"/>
              </w:rPr>
            </w:pPr>
            <w:r>
              <w:rPr>
                <w:color w:val="000000"/>
              </w:rPr>
              <w:t>National border and migration control IT-systems are connected to the National Unit Interface, secure EES data center is rented. As of 01.01.2023 the management and maintenance costs of EES, ETIAS, SIS and their interoperability will be covered from BMVI to ensure efficient operation of the systems.</w:t>
            </w:r>
          </w:p>
          <w:p w14:paraId="665A45F8" w14:textId="77777777" w:rsidR="00A77B3E" w:rsidRDefault="00CB4887" w:rsidP="00A6056E">
            <w:pPr>
              <w:numPr>
                <w:ilvl w:val="0"/>
                <w:numId w:val="10"/>
              </w:numPr>
              <w:spacing w:before="100"/>
              <w:jc w:val="both"/>
              <w:rPr>
                <w:color w:val="000000"/>
              </w:rPr>
            </w:pPr>
            <w:r>
              <w:rPr>
                <w:b/>
                <w:bCs/>
                <w:color w:val="000000"/>
              </w:rPr>
              <w:lastRenderedPageBreak/>
              <w:t>Repair and maintenance costs of border control and surveillance systems equipment and infrastructure</w:t>
            </w:r>
            <w:r>
              <w:rPr>
                <w:color w:val="000000"/>
              </w:rPr>
              <w:t xml:space="preserve"> (PBGB/SMIT)</w:t>
            </w:r>
          </w:p>
          <w:p w14:paraId="303B2951" w14:textId="77777777" w:rsidR="00A77B3E" w:rsidRDefault="00CB4887" w:rsidP="00A6056E">
            <w:pPr>
              <w:spacing w:before="100"/>
              <w:jc w:val="both"/>
              <w:rPr>
                <w:color w:val="000000"/>
              </w:rPr>
            </w:pPr>
            <w:r>
              <w:rPr>
                <w:color w:val="000000"/>
              </w:rPr>
              <w:t xml:space="preserve">With the help of the ISFB </w:t>
            </w:r>
            <w:proofErr w:type="gramStart"/>
            <w:r>
              <w:rPr>
                <w:color w:val="000000"/>
              </w:rPr>
              <w:t>a number of</w:t>
            </w:r>
            <w:proofErr w:type="gramEnd"/>
            <w:r>
              <w:rPr>
                <w:color w:val="000000"/>
              </w:rPr>
              <w:t xml:space="preserve"> border control and surveillance equipment has been purchased and is planned to acquire from BMVI. The licenses for tools such as document readers need to be renewed regularly. The operating tools are constantly in use and might need repairing </w:t>
            </w:r>
            <w:proofErr w:type="gramStart"/>
            <w:r>
              <w:rPr>
                <w:color w:val="000000"/>
              </w:rPr>
              <w:t>form</w:t>
            </w:r>
            <w:proofErr w:type="gramEnd"/>
            <w:r>
              <w:rPr>
                <w:color w:val="000000"/>
              </w:rPr>
              <w:t xml:space="preserve"> time to time. BMVI operating support is used for </w:t>
            </w:r>
            <w:proofErr w:type="gramStart"/>
            <w:r>
              <w:rPr>
                <w:color w:val="000000"/>
              </w:rPr>
              <w:t>technicians</w:t>
            </w:r>
            <w:proofErr w:type="gramEnd"/>
            <w:r>
              <w:rPr>
                <w:color w:val="000000"/>
              </w:rPr>
              <w:t xml:space="preserve"> salary as well as repair and maintenance costs of surveillance equipment and systems.</w:t>
            </w:r>
          </w:p>
          <w:p w14:paraId="68ACC351" w14:textId="77777777" w:rsidR="00A77B3E" w:rsidRDefault="00CB4887" w:rsidP="00A6056E">
            <w:pPr>
              <w:spacing w:before="100"/>
              <w:jc w:val="both"/>
              <w:rPr>
                <w:color w:val="000000"/>
              </w:rPr>
            </w:pPr>
            <w:r>
              <w:rPr>
                <w:color w:val="000000"/>
              </w:rPr>
              <w:t>Estonia complies with relevant Union acquis. There are no major pending issues. The possible future recommendations of the Schengen evaluation and Vulnerability assessment will be dealt with due care.</w:t>
            </w:r>
          </w:p>
          <w:p w14:paraId="46CDF1C9" w14:textId="77777777" w:rsidR="00A77B3E" w:rsidRDefault="00CB4887" w:rsidP="00A6056E">
            <w:pPr>
              <w:spacing w:before="100"/>
              <w:jc w:val="both"/>
              <w:rPr>
                <w:color w:val="000000"/>
              </w:rPr>
            </w:pPr>
            <w:r>
              <w:rPr>
                <w:b/>
                <w:bCs/>
                <w:color w:val="000000"/>
              </w:rPr>
              <w:t>Financial instruments: Not applicable.</w:t>
            </w:r>
          </w:p>
          <w:p w14:paraId="65C1936B" w14:textId="77777777" w:rsidR="00A77B3E" w:rsidRDefault="00A77B3E" w:rsidP="00A6056E">
            <w:pPr>
              <w:spacing w:before="100"/>
              <w:jc w:val="both"/>
              <w:rPr>
                <w:color w:val="000000"/>
              </w:rPr>
            </w:pPr>
          </w:p>
        </w:tc>
      </w:tr>
    </w:tbl>
    <w:p w14:paraId="3D86F0D2" w14:textId="77777777" w:rsidR="00A77B3E" w:rsidRDefault="00A77B3E">
      <w:pPr>
        <w:spacing w:before="100"/>
        <w:rPr>
          <w:color w:val="000000"/>
        </w:rPr>
        <w:sectPr w:rsidR="00A77B3E">
          <w:headerReference w:type="even" r:id="rId15"/>
          <w:headerReference w:type="default" r:id="rId16"/>
          <w:footerReference w:type="even" r:id="rId17"/>
          <w:footerReference w:type="default" r:id="rId18"/>
          <w:headerReference w:type="first" r:id="rId19"/>
          <w:footerReference w:type="first" r:id="rId20"/>
          <w:pgSz w:w="11906" w:h="16838"/>
          <w:pgMar w:top="720" w:right="936" w:bottom="864" w:left="720" w:header="0" w:footer="72" w:gutter="0"/>
          <w:cols w:space="720"/>
          <w:noEndnote/>
          <w:docGrid w:linePitch="360"/>
        </w:sectPr>
      </w:pPr>
    </w:p>
    <w:p w14:paraId="7CD16D98" w14:textId="77777777" w:rsidR="00A77B3E" w:rsidRDefault="00CB4887">
      <w:pPr>
        <w:spacing w:before="100"/>
        <w:rPr>
          <w:color w:val="000000"/>
        </w:rPr>
      </w:pPr>
      <w:r>
        <w:rPr>
          <w:color w:val="000000"/>
        </w:rPr>
        <w:lastRenderedPageBreak/>
        <w:t>2.1. Specific objective 1. European integrated border management</w:t>
      </w:r>
    </w:p>
    <w:p w14:paraId="09666119" w14:textId="77777777" w:rsidR="00A77B3E" w:rsidRDefault="00CB4887">
      <w:pPr>
        <w:pStyle w:val="Heading3"/>
        <w:spacing w:before="100" w:after="0"/>
        <w:rPr>
          <w:rFonts w:ascii="Times New Roman" w:hAnsi="Times New Roman" w:cs="Times New Roman"/>
          <w:b w:val="0"/>
          <w:color w:val="000000"/>
          <w:sz w:val="24"/>
        </w:rPr>
      </w:pPr>
      <w:bookmarkStart w:id="90" w:name="_Toc256000052"/>
      <w:r>
        <w:rPr>
          <w:rFonts w:ascii="Times New Roman" w:hAnsi="Times New Roman" w:cs="Times New Roman"/>
          <w:b w:val="0"/>
          <w:color w:val="000000"/>
          <w:sz w:val="24"/>
        </w:rPr>
        <w:t>2.1.2. Indicators</w:t>
      </w:r>
      <w:bookmarkEnd w:id="90"/>
    </w:p>
    <w:p w14:paraId="37A7BFBE" w14:textId="77777777" w:rsidR="00A77B3E" w:rsidRDefault="00CB4887">
      <w:pPr>
        <w:spacing w:before="100"/>
        <w:rPr>
          <w:color w:val="000000"/>
          <w:sz w:val="12"/>
        </w:rPr>
      </w:pPr>
      <w:r>
        <w:rPr>
          <w:color w:val="000000"/>
        </w:rPr>
        <w:t>Reference: point (e) of Article 22(4) CPR</w:t>
      </w:r>
    </w:p>
    <w:p w14:paraId="3973B6B0" w14:textId="77777777" w:rsidR="00A77B3E" w:rsidRDefault="00CB4887">
      <w:pPr>
        <w:pStyle w:val="Heading4"/>
        <w:spacing w:before="100" w:after="0"/>
        <w:rPr>
          <w:b w:val="0"/>
          <w:color w:val="000000"/>
          <w:sz w:val="24"/>
        </w:rPr>
      </w:pPr>
      <w:bookmarkStart w:id="91" w:name="_Toc256000053"/>
      <w:r>
        <w:rPr>
          <w:b w:val="0"/>
          <w:color w:val="000000"/>
          <w:sz w:val="24"/>
        </w:rPr>
        <w:t>Table 1: Output indicators</w:t>
      </w:r>
      <w:bookmarkEnd w:id="91"/>
    </w:p>
    <w:p w14:paraId="27344F8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146"/>
        <w:gridCol w:w="1850"/>
        <w:gridCol w:w="1772"/>
        <w:gridCol w:w="1444"/>
      </w:tblGrid>
      <w:tr w:rsidR="009C3F87" w14:paraId="52B9B9B0"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CDC0D31" w14:textId="77777777" w:rsidR="00A77B3E" w:rsidRDefault="00CB4887">
            <w:pPr>
              <w:spacing w:before="100"/>
              <w:jc w:val="center"/>
              <w:rPr>
                <w:color w:val="000000"/>
                <w:sz w:val="20"/>
              </w:rPr>
            </w:pPr>
            <w:r>
              <w:rPr>
                <w:color w:val="000000"/>
                <w:sz w:val="20"/>
              </w:rPr>
              <w:t>ID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F2E326" w14:textId="77777777" w:rsidR="00A77B3E" w:rsidRDefault="00CB4887">
            <w:pPr>
              <w:spacing w:before="100"/>
              <w:jc w:val="center"/>
              <w:rPr>
                <w:color w:val="000000"/>
                <w:sz w:val="20"/>
              </w:rPr>
            </w:pPr>
            <w:r>
              <w:rPr>
                <w:color w:val="000000"/>
                <w:sz w:val="20"/>
              </w:rPr>
              <w:t>Indicator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00F42F" w14:textId="77777777" w:rsidR="00A77B3E" w:rsidRDefault="00CB4887">
            <w:pPr>
              <w:spacing w:before="100"/>
              <w:jc w:val="center"/>
              <w:rPr>
                <w:color w:val="000000"/>
                <w:sz w:val="20"/>
              </w:rPr>
            </w:pPr>
            <w:r>
              <w:rPr>
                <w:color w:val="000000"/>
                <w:sz w:val="20"/>
              </w:rPr>
              <w:t>Measurement unit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A47E92" w14:textId="77777777" w:rsidR="00A77B3E" w:rsidRDefault="00CB4887">
            <w:pPr>
              <w:spacing w:before="100"/>
              <w:jc w:val="center"/>
              <w:rPr>
                <w:color w:val="000000"/>
                <w:sz w:val="20"/>
              </w:rPr>
            </w:pPr>
            <w:r>
              <w:rPr>
                <w:color w:val="000000"/>
                <w:sz w:val="20"/>
              </w:rPr>
              <w:t>Milestone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989C87" w14:textId="77777777" w:rsidR="00A77B3E" w:rsidRDefault="00CB4887">
            <w:pPr>
              <w:spacing w:before="100"/>
              <w:jc w:val="center"/>
              <w:rPr>
                <w:color w:val="000000"/>
                <w:sz w:val="20"/>
              </w:rPr>
            </w:pPr>
            <w:r>
              <w:rPr>
                <w:color w:val="000000"/>
                <w:sz w:val="20"/>
              </w:rPr>
              <w:t>Target (2029)</w:t>
            </w:r>
          </w:p>
        </w:tc>
      </w:tr>
      <w:tr w:rsidR="009C3F87" w14:paraId="52506F7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157C30" w14:textId="77777777" w:rsidR="00A77B3E" w:rsidRDefault="00CB4887">
            <w:pPr>
              <w:spacing w:before="100"/>
              <w:rPr>
                <w:color w:val="000000"/>
                <w:sz w:val="20"/>
              </w:rPr>
            </w:pPr>
            <w:r>
              <w:rPr>
                <w:color w:val="000000"/>
                <w:sz w:val="20"/>
              </w:rPr>
              <w:t>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4A22D0" w14:textId="77777777" w:rsidR="00A77B3E" w:rsidRDefault="00CB4887">
            <w:pPr>
              <w:spacing w:before="100"/>
              <w:rPr>
                <w:color w:val="000000"/>
                <w:sz w:val="20"/>
              </w:rPr>
            </w:pPr>
            <w:r>
              <w:rPr>
                <w:color w:val="000000"/>
                <w:sz w:val="20"/>
              </w:rPr>
              <w:t>Number of items of equipment purchased for border crossing points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267C8C"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84F1C9" w14:textId="77777777" w:rsidR="00A77B3E" w:rsidRDefault="00CB4887">
            <w:pPr>
              <w:spacing w:before="100"/>
              <w:jc w:val="right"/>
              <w:rPr>
                <w:color w:val="000000"/>
                <w:sz w:val="20"/>
              </w:rPr>
            </w:pPr>
            <w:r>
              <w:rPr>
                <w:color w:val="000000"/>
                <w:sz w:val="20"/>
              </w:rPr>
              <w:t>1,216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3C6737" w14:textId="38C10E15" w:rsidR="00A77B3E" w:rsidRDefault="003C4F52">
            <w:pPr>
              <w:spacing w:before="100"/>
              <w:jc w:val="right"/>
              <w:rPr>
                <w:color w:val="000000"/>
                <w:sz w:val="20"/>
              </w:rPr>
            </w:pPr>
            <w:ins w:id="92" w:author="Aivi Kuivonen" w:date="2022-09-09T15:49:00Z">
              <w:r>
                <w:rPr>
                  <w:color w:val="000000"/>
                  <w:sz w:val="20"/>
                </w:rPr>
                <w:t>4020</w:t>
              </w:r>
            </w:ins>
            <w:del w:id="93" w:author="Aivi Kuivonen" w:date="2022-09-09T15:49:00Z">
              <w:r w:rsidR="00CB4887" w:rsidDel="003C4F52">
                <w:rPr>
                  <w:color w:val="000000"/>
                  <w:sz w:val="20"/>
                </w:rPr>
                <w:delText>4,016</w:delText>
              </w:r>
            </w:del>
          </w:p>
        </w:tc>
      </w:tr>
      <w:tr w:rsidR="009C3F87" w14:paraId="55BD812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D1E553" w14:textId="77777777" w:rsidR="00A77B3E" w:rsidRDefault="00CB4887">
            <w:pPr>
              <w:spacing w:before="100"/>
              <w:rPr>
                <w:color w:val="000000"/>
                <w:sz w:val="20"/>
              </w:rPr>
            </w:pPr>
            <w:r>
              <w:rPr>
                <w:color w:val="000000"/>
                <w:sz w:val="20"/>
              </w:rPr>
              <w:t>O.1.1.1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5795F6" w14:textId="77777777" w:rsidR="00A77B3E" w:rsidRDefault="00CB4887">
            <w:pPr>
              <w:spacing w:before="100"/>
              <w:rPr>
                <w:color w:val="000000"/>
                <w:sz w:val="20"/>
              </w:rPr>
            </w:pPr>
            <w:r>
              <w:rPr>
                <w:color w:val="000000"/>
                <w:sz w:val="20"/>
              </w:rPr>
              <w:t>of which number of Automated Border Control gates / self-service systems / e- gates purchased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210577"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DB6CE2" w14:textId="77777777" w:rsidR="00A77B3E" w:rsidRDefault="00CB4887">
            <w:pPr>
              <w:spacing w:before="100"/>
              <w:jc w:val="right"/>
              <w:rPr>
                <w:color w:val="000000"/>
                <w:sz w:val="20"/>
              </w:rPr>
            </w:pPr>
            <w:r>
              <w:rPr>
                <w:color w:val="000000"/>
                <w:sz w:val="20"/>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ED2551" w14:textId="77777777" w:rsidR="00A77B3E" w:rsidRDefault="00CB4887">
            <w:pPr>
              <w:spacing w:before="100"/>
              <w:jc w:val="right"/>
              <w:rPr>
                <w:color w:val="000000"/>
                <w:sz w:val="20"/>
              </w:rPr>
            </w:pPr>
            <w:r>
              <w:rPr>
                <w:color w:val="000000"/>
                <w:sz w:val="20"/>
              </w:rPr>
              <w:t>16</w:t>
            </w:r>
          </w:p>
        </w:tc>
      </w:tr>
      <w:tr w:rsidR="009C3F87" w14:paraId="16AB33D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1057C8" w14:textId="77777777" w:rsidR="00A77B3E" w:rsidRDefault="00CB4887">
            <w:pPr>
              <w:spacing w:before="100"/>
              <w:rPr>
                <w:color w:val="000000"/>
                <w:sz w:val="20"/>
              </w:rPr>
            </w:pPr>
            <w:r>
              <w:rPr>
                <w:color w:val="000000"/>
                <w:sz w:val="20"/>
              </w:rPr>
              <w:t>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0490B7" w14:textId="77777777" w:rsidR="00A77B3E" w:rsidRDefault="00CB4887">
            <w:pPr>
              <w:spacing w:before="100"/>
              <w:rPr>
                <w:color w:val="000000"/>
                <w:sz w:val="20"/>
              </w:rPr>
            </w:pPr>
            <w:r>
              <w:rPr>
                <w:color w:val="000000"/>
                <w:sz w:val="20"/>
              </w:rPr>
              <w:t>Number of infrastructure maintained / repaired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307606"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2CB134" w14:textId="77777777" w:rsidR="00A77B3E" w:rsidRDefault="00CB4887">
            <w:pPr>
              <w:spacing w:before="100"/>
              <w:jc w:val="right"/>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96D661" w14:textId="77777777" w:rsidR="00A77B3E" w:rsidRDefault="00CB4887">
            <w:pPr>
              <w:spacing w:before="100"/>
              <w:jc w:val="right"/>
              <w:rPr>
                <w:color w:val="000000"/>
                <w:sz w:val="20"/>
              </w:rPr>
            </w:pPr>
            <w:r>
              <w:rPr>
                <w:color w:val="000000"/>
                <w:sz w:val="20"/>
              </w:rPr>
              <w:t>1</w:t>
            </w:r>
          </w:p>
        </w:tc>
      </w:tr>
      <w:tr w:rsidR="009C3F87" w14:paraId="3F1129D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EF6D9B" w14:textId="77777777" w:rsidR="00A77B3E" w:rsidRDefault="00CB4887">
            <w:pPr>
              <w:spacing w:before="100"/>
              <w:rPr>
                <w:color w:val="000000"/>
                <w:sz w:val="20"/>
              </w:rPr>
            </w:pPr>
            <w:r>
              <w:rPr>
                <w:color w:val="000000"/>
                <w:sz w:val="20"/>
              </w:rPr>
              <w:t>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4CB23E" w14:textId="77777777" w:rsidR="00A77B3E" w:rsidRDefault="00CB4887">
            <w:pPr>
              <w:spacing w:before="100"/>
              <w:rPr>
                <w:color w:val="000000"/>
                <w:sz w:val="20"/>
              </w:rPr>
            </w:pPr>
            <w:r>
              <w:rPr>
                <w:color w:val="000000"/>
                <w:sz w:val="20"/>
              </w:rPr>
              <w:t>Number of hotspot areas supported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5ED3AE"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EBAE47"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899B21" w14:textId="77777777" w:rsidR="00A77B3E" w:rsidRDefault="00CB4887">
            <w:pPr>
              <w:spacing w:before="100"/>
              <w:jc w:val="right"/>
              <w:rPr>
                <w:color w:val="000000"/>
                <w:sz w:val="20"/>
              </w:rPr>
            </w:pPr>
            <w:r>
              <w:rPr>
                <w:color w:val="000000"/>
                <w:sz w:val="20"/>
              </w:rPr>
              <w:t>0</w:t>
            </w:r>
          </w:p>
        </w:tc>
      </w:tr>
      <w:tr w:rsidR="009C3F87" w14:paraId="1547421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7E05D4" w14:textId="77777777" w:rsidR="00A77B3E" w:rsidRDefault="00CB4887">
            <w:pPr>
              <w:spacing w:before="100"/>
              <w:rPr>
                <w:color w:val="000000"/>
                <w:sz w:val="20"/>
              </w:rPr>
            </w:pPr>
            <w:r>
              <w:rPr>
                <w:color w:val="000000"/>
                <w:sz w:val="20"/>
              </w:rPr>
              <w:t>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B253C2" w14:textId="77777777" w:rsidR="00A77B3E" w:rsidRDefault="00CB4887">
            <w:pPr>
              <w:spacing w:before="100"/>
              <w:rPr>
                <w:color w:val="000000"/>
                <w:sz w:val="20"/>
              </w:rPr>
            </w:pPr>
            <w:r>
              <w:rPr>
                <w:color w:val="000000"/>
                <w:sz w:val="20"/>
              </w:rPr>
              <w:t>Number of facilities for border crossing points constructed / upgraded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4406BA"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C2F1D3" w14:textId="77777777" w:rsidR="00A77B3E" w:rsidRDefault="00CB4887">
            <w:pPr>
              <w:spacing w:before="100"/>
              <w:jc w:val="right"/>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C406D7" w14:textId="77777777" w:rsidR="00A77B3E" w:rsidRDefault="00CB4887">
            <w:pPr>
              <w:spacing w:before="100"/>
              <w:jc w:val="right"/>
              <w:rPr>
                <w:color w:val="000000"/>
                <w:sz w:val="20"/>
              </w:rPr>
            </w:pPr>
            <w:r>
              <w:rPr>
                <w:color w:val="000000"/>
                <w:sz w:val="20"/>
              </w:rPr>
              <w:t>1</w:t>
            </w:r>
          </w:p>
        </w:tc>
      </w:tr>
      <w:tr w:rsidR="009C3F87" w14:paraId="25D0AB5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C054D5" w14:textId="77777777" w:rsidR="00A77B3E" w:rsidRDefault="00CB4887">
            <w:pPr>
              <w:spacing w:before="100"/>
              <w:rPr>
                <w:color w:val="000000"/>
                <w:sz w:val="20"/>
              </w:rPr>
            </w:pPr>
            <w:r>
              <w:rPr>
                <w:color w:val="000000"/>
                <w:sz w:val="20"/>
              </w:rPr>
              <w:t>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836AB7" w14:textId="77777777" w:rsidR="00A77B3E" w:rsidRDefault="00CB4887">
            <w:pPr>
              <w:spacing w:before="100"/>
              <w:rPr>
                <w:color w:val="000000"/>
                <w:sz w:val="20"/>
              </w:rPr>
            </w:pPr>
            <w:r>
              <w:rPr>
                <w:color w:val="000000"/>
                <w:sz w:val="20"/>
              </w:rPr>
              <w:t>Number of aerial vehicles purchased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A1A135"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B246F9"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597454" w14:textId="77777777" w:rsidR="00A77B3E" w:rsidRDefault="00CB4887">
            <w:pPr>
              <w:spacing w:before="100"/>
              <w:jc w:val="right"/>
              <w:rPr>
                <w:color w:val="000000"/>
                <w:sz w:val="20"/>
              </w:rPr>
            </w:pPr>
            <w:r>
              <w:rPr>
                <w:color w:val="000000"/>
                <w:sz w:val="20"/>
              </w:rPr>
              <w:t>26</w:t>
            </w:r>
          </w:p>
        </w:tc>
      </w:tr>
      <w:tr w:rsidR="009C3F87" w14:paraId="17B16A5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4AB12D" w14:textId="77777777" w:rsidR="00A77B3E" w:rsidRDefault="00CB4887">
            <w:pPr>
              <w:spacing w:before="100"/>
              <w:rPr>
                <w:color w:val="000000"/>
                <w:sz w:val="20"/>
              </w:rPr>
            </w:pPr>
            <w:r>
              <w:rPr>
                <w:color w:val="000000"/>
                <w:sz w:val="20"/>
              </w:rPr>
              <w:t>O.1.5.1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7BF380" w14:textId="77777777" w:rsidR="00A77B3E" w:rsidRDefault="00CB4887">
            <w:pPr>
              <w:spacing w:before="100"/>
              <w:rPr>
                <w:color w:val="000000"/>
                <w:sz w:val="20"/>
              </w:rPr>
            </w:pPr>
            <w:r>
              <w:rPr>
                <w:color w:val="000000"/>
                <w:sz w:val="20"/>
              </w:rPr>
              <w:t>of which number of unmanned aerial vehicles purchased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393B68"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A8F0AE"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260C44" w14:textId="77777777" w:rsidR="00A77B3E" w:rsidRDefault="00CB4887">
            <w:pPr>
              <w:spacing w:before="100"/>
              <w:jc w:val="right"/>
              <w:rPr>
                <w:color w:val="000000"/>
                <w:sz w:val="20"/>
              </w:rPr>
            </w:pPr>
            <w:r>
              <w:rPr>
                <w:color w:val="000000"/>
                <w:sz w:val="20"/>
              </w:rPr>
              <w:t>26</w:t>
            </w:r>
          </w:p>
        </w:tc>
      </w:tr>
      <w:tr w:rsidR="009C3F87" w14:paraId="2ED043B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4A4D93" w14:textId="77777777" w:rsidR="00A77B3E" w:rsidRDefault="00CB4887">
            <w:pPr>
              <w:spacing w:before="100"/>
              <w:rPr>
                <w:color w:val="000000"/>
                <w:sz w:val="20"/>
              </w:rPr>
            </w:pPr>
            <w:r>
              <w:rPr>
                <w:color w:val="000000"/>
                <w:sz w:val="20"/>
              </w:rPr>
              <w:t>O.1.6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8EC770" w14:textId="77777777" w:rsidR="00A77B3E" w:rsidRDefault="00CB4887">
            <w:pPr>
              <w:spacing w:before="100"/>
              <w:rPr>
                <w:color w:val="000000"/>
                <w:sz w:val="20"/>
              </w:rPr>
            </w:pPr>
            <w:r>
              <w:rPr>
                <w:color w:val="000000"/>
                <w:sz w:val="20"/>
              </w:rPr>
              <w:t>Number of maritime transport means purchased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85CEA9"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55DAFF"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BF4BEA" w14:textId="77777777" w:rsidR="00A77B3E" w:rsidRDefault="00CB4887">
            <w:pPr>
              <w:spacing w:before="100"/>
              <w:jc w:val="right"/>
              <w:rPr>
                <w:color w:val="000000"/>
                <w:sz w:val="20"/>
              </w:rPr>
            </w:pPr>
            <w:r>
              <w:rPr>
                <w:color w:val="000000"/>
                <w:sz w:val="20"/>
              </w:rPr>
              <w:t>0</w:t>
            </w:r>
          </w:p>
        </w:tc>
      </w:tr>
      <w:tr w:rsidR="009C3F87" w14:paraId="68DB63B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C1EEE4" w14:textId="77777777" w:rsidR="00A77B3E" w:rsidRDefault="00CB4887">
            <w:pPr>
              <w:spacing w:before="100"/>
              <w:rPr>
                <w:color w:val="000000"/>
                <w:sz w:val="20"/>
              </w:rPr>
            </w:pPr>
            <w:r>
              <w:rPr>
                <w:color w:val="000000"/>
                <w:sz w:val="20"/>
              </w:rPr>
              <w:t>O.1.7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F65188" w14:textId="77777777" w:rsidR="00A77B3E" w:rsidRDefault="00CB4887">
            <w:pPr>
              <w:spacing w:before="100"/>
              <w:rPr>
                <w:color w:val="000000"/>
                <w:sz w:val="20"/>
              </w:rPr>
            </w:pPr>
            <w:r>
              <w:rPr>
                <w:color w:val="000000"/>
                <w:sz w:val="20"/>
              </w:rPr>
              <w:t>Number of land transport means purchased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A2AACA"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7F062A"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1C399F" w14:textId="41081D5E" w:rsidR="00A77B3E" w:rsidRDefault="00105DFE">
            <w:pPr>
              <w:spacing w:before="100"/>
              <w:jc w:val="right"/>
              <w:rPr>
                <w:color w:val="000000"/>
                <w:sz w:val="20"/>
              </w:rPr>
            </w:pPr>
            <w:ins w:id="94" w:author="Aivi Kuivonen" w:date="2023-06-26T12:48:00Z">
              <w:r>
                <w:rPr>
                  <w:color w:val="000000"/>
                  <w:sz w:val="20"/>
                </w:rPr>
                <w:t>3</w:t>
              </w:r>
            </w:ins>
            <w:del w:id="95" w:author="Aivi Kuivonen" w:date="2023-06-26T12:48:00Z">
              <w:r w:rsidR="00CB4887" w:rsidDel="00105DFE">
                <w:rPr>
                  <w:color w:val="000000"/>
                  <w:sz w:val="20"/>
                </w:rPr>
                <w:delText>1</w:delText>
              </w:r>
            </w:del>
            <w:r w:rsidR="00CB4887">
              <w:rPr>
                <w:color w:val="000000"/>
                <w:sz w:val="20"/>
              </w:rPr>
              <w:t>3</w:t>
            </w:r>
          </w:p>
        </w:tc>
      </w:tr>
      <w:tr w:rsidR="009C3F87" w14:paraId="519BCB6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8D9DAD" w14:textId="77777777" w:rsidR="00A77B3E" w:rsidRDefault="00CB4887">
            <w:pPr>
              <w:spacing w:before="100"/>
              <w:rPr>
                <w:color w:val="000000"/>
                <w:sz w:val="20"/>
              </w:rPr>
            </w:pPr>
            <w:r>
              <w:rPr>
                <w:color w:val="000000"/>
                <w:sz w:val="20"/>
              </w:rPr>
              <w:t>O.1.8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E6DE26" w14:textId="77777777" w:rsidR="00A77B3E" w:rsidRDefault="00CB4887">
            <w:pPr>
              <w:spacing w:before="100"/>
              <w:rPr>
                <w:color w:val="000000"/>
                <w:sz w:val="20"/>
              </w:rPr>
            </w:pPr>
            <w:r>
              <w:rPr>
                <w:color w:val="000000"/>
                <w:sz w:val="20"/>
              </w:rPr>
              <w:t>Number of participants supported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E52BA5"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C862F5" w14:textId="77777777" w:rsidR="00A77B3E" w:rsidRDefault="00CB4887">
            <w:pPr>
              <w:spacing w:before="100"/>
              <w:jc w:val="right"/>
              <w:rPr>
                <w:color w:val="000000"/>
                <w:sz w:val="20"/>
              </w:rPr>
            </w:pPr>
            <w:r>
              <w:rPr>
                <w:color w:val="000000"/>
                <w:sz w:val="20"/>
              </w:rPr>
              <w:t>347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894152" w14:textId="620A8408" w:rsidR="00A77B3E" w:rsidRDefault="004171B9">
            <w:pPr>
              <w:spacing w:before="100"/>
              <w:jc w:val="right"/>
              <w:rPr>
                <w:color w:val="000000"/>
                <w:sz w:val="20"/>
              </w:rPr>
            </w:pPr>
            <w:ins w:id="96" w:author="Aivi Kuivonen" w:date="2023-06-26T12:55:00Z">
              <w:r>
                <w:rPr>
                  <w:color w:val="000000"/>
                  <w:sz w:val="20"/>
                </w:rPr>
                <w:t xml:space="preserve">496 </w:t>
              </w:r>
            </w:ins>
            <w:del w:id="97" w:author="Aivi Kuivonen" w:date="2023-06-26T12:55:00Z">
              <w:r w:rsidR="00CB4887" w:rsidDel="004171B9">
                <w:rPr>
                  <w:color w:val="000000"/>
                  <w:sz w:val="20"/>
                </w:rPr>
                <w:delText>350</w:delText>
              </w:r>
            </w:del>
          </w:p>
        </w:tc>
      </w:tr>
      <w:tr w:rsidR="009C3F87" w14:paraId="4BDCBE3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D79F89" w14:textId="77777777" w:rsidR="00A77B3E" w:rsidRDefault="00CB4887">
            <w:pPr>
              <w:spacing w:before="100"/>
              <w:rPr>
                <w:color w:val="000000"/>
                <w:sz w:val="20"/>
              </w:rPr>
            </w:pPr>
            <w:r>
              <w:rPr>
                <w:color w:val="000000"/>
                <w:sz w:val="20"/>
              </w:rPr>
              <w:t>O.1.8.1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10388A" w14:textId="77777777" w:rsidR="00A77B3E" w:rsidRDefault="00CB4887">
            <w:pPr>
              <w:spacing w:before="100"/>
              <w:rPr>
                <w:color w:val="000000"/>
                <w:sz w:val="20"/>
              </w:rPr>
            </w:pPr>
            <w:r>
              <w:rPr>
                <w:color w:val="000000"/>
                <w:sz w:val="20"/>
              </w:rPr>
              <w:t>of which number of participants in training activities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55E3F1"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167E47" w14:textId="77777777" w:rsidR="00A77B3E" w:rsidRDefault="00CB4887">
            <w:pPr>
              <w:spacing w:before="100"/>
              <w:jc w:val="right"/>
              <w:rPr>
                <w:color w:val="000000"/>
                <w:sz w:val="20"/>
              </w:rPr>
            </w:pPr>
            <w:r>
              <w:rPr>
                <w:color w:val="000000"/>
                <w:sz w:val="20"/>
              </w:rPr>
              <w:t>347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F72895" w14:textId="763791B7" w:rsidR="00A77B3E" w:rsidRDefault="00C314CF">
            <w:pPr>
              <w:spacing w:before="100"/>
              <w:jc w:val="right"/>
              <w:rPr>
                <w:color w:val="000000"/>
                <w:sz w:val="20"/>
              </w:rPr>
            </w:pPr>
            <w:ins w:id="98" w:author="Aivi Kuivonen" w:date="2023-07-07T13:37:00Z">
              <w:r>
                <w:rPr>
                  <w:color w:val="000000"/>
                  <w:sz w:val="20"/>
                </w:rPr>
                <w:t>4</w:t>
              </w:r>
            </w:ins>
            <w:ins w:id="99" w:author="Aivi Kuivonen" w:date="2023-06-26T12:56:00Z">
              <w:r w:rsidR="004171B9">
                <w:rPr>
                  <w:color w:val="000000"/>
                  <w:sz w:val="20"/>
                </w:rPr>
                <w:t xml:space="preserve">94 </w:t>
              </w:r>
            </w:ins>
            <w:del w:id="100" w:author="Aivi Kuivonen" w:date="2023-06-26T12:56:00Z">
              <w:r w:rsidR="00CB4887" w:rsidDel="004171B9">
                <w:rPr>
                  <w:color w:val="000000"/>
                  <w:sz w:val="20"/>
                </w:rPr>
                <w:delText>349</w:delText>
              </w:r>
            </w:del>
          </w:p>
        </w:tc>
      </w:tr>
      <w:tr w:rsidR="009C3F87" w14:paraId="78492EA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79EE8A" w14:textId="77777777" w:rsidR="00A77B3E" w:rsidRDefault="00CB4887">
            <w:pPr>
              <w:spacing w:before="100"/>
              <w:rPr>
                <w:color w:val="000000"/>
                <w:sz w:val="20"/>
              </w:rPr>
            </w:pPr>
            <w:r>
              <w:rPr>
                <w:color w:val="000000"/>
                <w:sz w:val="20"/>
              </w:rPr>
              <w:t>O.1.9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C10491" w14:textId="77777777" w:rsidR="00A77B3E" w:rsidRDefault="00CB4887">
            <w:pPr>
              <w:spacing w:before="100"/>
              <w:rPr>
                <w:color w:val="000000"/>
                <w:sz w:val="20"/>
              </w:rPr>
            </w:pPr>
            <w:r>
              <w:rPr>
                <w:color w:val="000000"/>
                <w:sz w:val="20"/>
              </w:rPr>
              <w:t>Number of joint liaison officers deployed to third countries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D8FFD3"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DB10A1"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19B532" w14:textId="77777777" w:rsidR="00A77B3E" w:rsidRDefault="00CB4887">
            <w:pPr>
              <w:spacing w:before="100"/>
              <w:jc w:val="right"/>
              <w:rPr>
                <w:color w:val="000000"/>
                <w:sz w:val="20"/>
              </w:rPr>
            </w:pPr>
            <w:r>
              <w:rPr>
                <w:color w:val="000000"/>
                <w:sz w:val="20"/>
              </w:rPr>
              <w:t>0</w:t>
            </w:r>
          </w:p>
        </w:tc>
      </w:tr>
      <w:tr w:rsidR="009C3F87" w14:paraId="11DA0D5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8FC7A9" w14:textId="77777777" w:rsidR="00A77B3E" w:rsidRDefault="00CB4887">
            <w:pPr>
              <w:spacing w:before="100"/>
              <w:rPr>
                <w:color w:val="000000"/>
                <w:sz w:val="20"/>
              </w:rPr>
            </w:pPr>
            <w:r>
              <w:rPr>
                <w:color w:val="000000"/>
                <w:sz w:val="20"/>
              </w:rPr>
              <w:t>O.1.10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EB7622" w14:textId="77777777" w:rsidR="00A77B3E" w:rsidRDefault="00CB4887">
            <w:pPr>
              <w:spacing w:before="100"/>
              <w:rPr>
                <w:color w:val="000000"/>
                <w:sz w:val="20"/>
              </w:rPr>
            </w:pPr>
            <w:r>
              <w:rPr>
                <w:color w:val="000000"/>
                <w:sz w:val="20"/>
              </w:rPr>
              <w:t>Number of IT functionalities developed / maintained / upgraded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1FEB17"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8AAB0B" w14:textId="77777777" w:rsidR="00A77B3E" w:rsidRDefault="00CB4887">
            <w:pPr>
              <w:spacing w:before="100"/>
              <w:jc w:val="right"/>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D0AF18" w14:textId="77777777" w:rsidR="00A77B3E" w:rsidRDefault="00CB4887">
            <w:pPr>
              <w:spacing w:before="100"/>
              <w:jc w:val="right"/>
              <w:rPr>
                <w:color w:val="000000"/>
                <w:sz w:val="20"/>
              </w:rPr>
            </w:pPr>
            <w:r>
              <w:rPr>
                <w:color w:val="000000"/>
                <w:sz w:val="20"/>
              </w:rPr>
              <w:t>7</w:t>
            </w:r>
          </w:p>
        </w:tc>
      </w:tr>
      <w:tr w:rsidR="009C3F87" w14:paraId="69A7238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3F032B" w14:textId="77777777" w:rsidR="00A77B3E" w:rsidRDefault="00CB4887">
            <w:pPr>
              <w:spacing w:before="100"/>
              <w:rPr>
                <w:color w:val="000000"/>
                <w:sz w:val="20"/>
              </w:rPr>
            </w:pPr>
            <w:r>
              <w:rPr>
                <w:color w:val="000000"/>
                <w:sz w:val="20"/>
              </w:rPr>
              <w:t>O.1.11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6981C9" w14:textId="77777777" w:rsidR="00A77B3E" w:rsidRDefault="00CB4887">
            <w:pPr>
              <w:spacing w:before="100"/>
              <w:rPr>
                <w:color w:val="000000"/>
                <w:sz w:val="20"/>
              </w:rPr>
            </w:pPr>
            <w:r>
              <w:rPr>
                <w:color w:val="000000"/>
                <w:sz w:val="20"/>
              </w:rPr>
              <w:t>Number of large-scale IT systems developed / maintained / upgraded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A4A48F"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49BFB0" w14:textId="77777777" w:rsidR="00A77B3E" w:rsidRDefault="00CB4887">
            <w:pPr>
              <w:spacing w:before="100"/>
              <w:jc w:val="right"/>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4BB68D" w14:textId="77777777" w:rsidR="00A77B3E" w:rsidRDefault="00CB4887">
            <w:pPr>
              <w:spacing w:before="100"/>
              <w:jc w:val="right"/>
              <w:rPr>
                <w:color w:val="000000"/>
                <w:sz w:val="20"/>
              </w:rPr>
            </w:pPr>
            <w:r>
              <w:rPr>
                <w:color w:val="000000"/>
                <w:sz w:val="20"/>
              </w:rPr>
              <w:t>4</w:t>
            </w:r>
          </w:p>
        </w:tc>
      </w:tr>
      <w:tr w:rsidR="009C3F87" w14:paraId="0CD73D3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0BBA74" w14:textId="77777777" w:rsidR="00A77B3E" w:rsidRDefault="00CB4887">
            <w:pPr>
              <w:spacing w:before="100"/>
              <w:rPr>
                <w:color w:val="000000"/>
                <w:sz w:val="20"/>
              </w:rPr>
            </w:pPr>
            <w:r>
              <w:rPr>
                <w:color w:val="000000"/>
                <w:sz w:val="20"/>
              </w:rPr>
              <w:t>O.1.11.1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FCD2FF" w14:textId="77777777" w:rsidR="00A77B3E" w:rsidRDefault="00CB4887">
            <w:pPr>
              <w:spacing w:before="100"/>
              <w:rPr>
                <w:color w:val="000000"/>
                <w:sz w:val="20"/>
              </w:rPr>
            </w:pPr>
            <w:r>
              <w:rPr>
                <w:color w:val="000000"/>
                <w:sz w:val="20"/>
              </w:rPr>
              <w:t>of which number of large-scale IT systems developed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377F32"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174CB2" w14:textId="77777777" w:rsidR="00A77B3E" w:rsidRDefault="00CB4887">
            <w:pPr>
              <w:spacing w:before="100"/>
              <w:jc w:val="right"/>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E636F6" w14:textId="77777777" w:rsidR="00A77B3E" w:rsidRDefault="00CB4887">
            <w:pPr>
              <w:spacing w:before="100"/>
              <w:jc w:val="right"/>
              <w:rPr>
                <w:color w:val="000000"/>
                <w:sz w:val="20"/>
              </w:rPr>
            </w:pPr>
            <w:r>
              <w:rPr>
                <w:color w:val="000000"/>
                <w:sz w:val="20"/>
              </w:rPr>
              <w:t>1</w:t>
            </w:r>
          </w:p>
        </w:tc>
      </w:tr>
      <w:tr w:rsidR="009C3F87" w14:paraId="08AE390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54CD50" w14:textId="77777777" w:rsidR="00A77B3E" w:rsidRDefault="00CB4887">
            <w:pPr>
              <w:spacing w:before="100"/>
              <w:rPr>
                <w:color w:val="000000"/>
                <w:sz w:val="20"/>
              </w:rPr>
            </w:pPr>
            <w:r>
              <w:rPr>
                <w:color w:val="000000"/>
                <w:sz w:val="20"/>
              </w:rPr>
              <w:t>O.1.12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55377A" w14:textId="77777777" w:rsidR="00A77B3E" w:rsidRDefault="00CB4887">
            <w:pPr>
              <w:spacing w:before="100"/>
              <w:rPr>
                <w:color w:val="000000"/>
                <w:sz w:val="20"/>
              </w:rPr>
            </w:pPr>
            <w:r>
              <w:rPr>
                <w:color w:val="000000"/>
                <w:sz w:val="20"/>
              </w:rPr>
              <w:t>Number of cooperation projects with third countries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3E0CBF"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7BFBE4"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7B2103" w14:textId="77777777" w:rsidR="00A77B3E" w:rsidRDefault="00CB4887">
            <w:pPr>
              <w:spacing w:before="100"/>
              <w:jc w:val="right"/>
              <w:rPr>
                <w:color w:val="000000"/>
                <w:sz w:val="20"/>
              </w:rPr>
            </w:pPr>
            <w:r>
              <w:rPr>
                <w:color w:val="000000"/>
                <w:sz w:val="20"/>
              </w:rPr>
              <w:t>0</w:t>
            </w:r>
          </w:p>
        </w:tc>
      </w:tr>
      <w:tr w:rsidR="009C3F87" w14:paraId="093DFD9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CD5E5D" w14:textId="77777777" w:rsidR="00A77B3E" w:rsidRDefault="00CB4887">
            <w:pPr>
              <w:spacing w:before="100"/>
              <w:rPr>
                <w:color w:val="000000"/>
                <w:sz w:val="20"/>
              </w:rPr>
            </w:pPr>
            <w:r>
              <w:rPr>
                <w:color w:val="000000"/>
                <w:sz w:val="20"/>
              </w:rPr>
              <w:t>O.1.13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A9D373" w14:textId="77777777" w:rsidR="00A77B3E" w:rsidRDefault="00CB4887">
            <w:pPr>
              <w:spacing w:before="100"/>
              <w:rPr>
                <w:color w:val="000000"/>
                <w:sz w:val="20"/>
              </w:rPr>
            </w:pPr>
            <w:r>
              <w:rPr>
                <w:color w:val="000000"/>
                <w:sz w:val="20"/>
              </w:rPr>
              <w:t>Number of persons who have applied for international protection at border crossing points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21CF6C"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1F4A9D" w14:textId="77777777" w:rsidR="00A77B3E" w:rsidRDefault="00CB4887">
            <w:pPr>
              <w:spacing w:before="100"/>
              <w:jc w:val="right"/>
              <w:rPr>
                <w:color w:val="000000"/>
                <w:sz w:val="20"/>
              </w:rPr>
            </w:pPr>
            <w:r>
              <w:rPr>
                <w:color w:val="000000"/>
                <w:sz w:val="20"/>
              </w:rPr>
              <w:t>96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7E1D7D" w14:textId="77777777" w:rsidR="00A77B3E" w:rsidRDefault="00CB4887">
            <w:pPr>
              <w:spacing w:before="100"/>
              <w:jc w:val="right"/>
              <w:rPr>
                <w:color w:val="000000"/>
                <w:sz w:val="20"/>
              </w:rPr>
            </w:pPr>
            <w:r>
              <w:rPr>
                <w:color w:val="000000"/>
                <w:sz w:val="20"/>
              </w:rPr>
              <w:t>256</w:t>
            </w:r>
          </w:p>
        </w:tc>
      </w:tr>
    </w:tbl>
    <w:p w14:paraId="2A3612D0" w14:textId="77777777" w:rsidR="00A77B3E" w:rsidRDefault="00CB4887">
      <w:pPr>
        <w:spacing w:before="100"/>
        <w:rPr>
          <w:color w:val="000000"/>
        </w:rPr>
      </w:pPr>
      <w:r>
        <w:rPr>
          <w:color w:val="000000"/>
          <w:sz w:val="20"/>
        </w:rPr>
        <w:br w:type="page"/>
      </w:r>
      <w:r>
        <w:rPr>
          <w:color w:val="000000"/>
        </w:rPr>
        <w:lastRenderedPageBreak/>
        <w:t>2.1. Specific objective 1. European integrated border management</w:t>
      </w:r>
    </w:p>
    <w:p w14:paraId="777C70F1" w14:textId="77777777" w:rsidR="00A77B3E" w:rsidRDefault="00CB4887">
      <w:pPr>
        <w:spacing w:before="100"/>
        <w:rPr>
          <w:color w:val="000000"/>
          <w:sz w:val="0"/>
        </w:rPr>
      </w:pPr>
      <w:r>
        <w:rPr>
          <w:color w:val="000000"/>
        </w:rPr>
        <w:t>2.1.2. Indicators</w:t>
      </w:r>
    </w:p>
    <w:p w14:paraId="7C05B8A8" w14:textId="77777777" w:rsidR="00A77B3E" w:rsidRDefault="00CB4887">
      <w:pPr>
        <w:spacing w:before="100"/>
        <w:rPr>
          <w:color w:val="000000"/>
          <w:sz w:val="12"/>
        </w:rPr>
      </w:pPr>
      <w:r>
        <w:rPr>
          <w:color w:val="000000"/>
        </w:rPr>
        <w:t>Reference: point (e) of Article 22(4) CPR</w:t>
      </w:r>
    </w:p>
    <w:p w14:paraId="028A0B3B" w14:textId="77777777" w:rsidR="00A77B3E" w:rsidRDefault="00CB4887">
      <w:pPr>
        <w:pStyle w:val="Heading4"/>
        <w:spacing w:before="100" w:after="0"/>
        <w:rPr>
          <w:b w:val="0"/>
          <w:color w:val="000000"/>
          <w:sz w:val="24"/>
        </w:rPr>
      </w:pPr>
      <w:bookmarkStart w:id="101" w:name="_Toc256000054"/>
      <w:r>
        <w:rPr>
          <w:b w:val="0"/>
          <w:color w:val="000000"/>
          <w:sz w:val="24"/>
        </w:rPr>
        <w:t>Table 2: Result indicators</w:t>
      </w:r>
      <w:bookmarkEnd w:id="101"/>
    </w:p>
    <w:p w14:paraId="04DD963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2276"/>
        <w:gridCol w:w="1517"/>
        <w:gridCol w:w="1517"/>
        <w:gridCol w:w="1517"/>
        <w:gridCol w:w="1517"/>
        <w:gridCol w:w="1517"/>
        <w:gridCol w:w="1517"/>
        <w:gridCol w:w="1517"/>
        <w:gridCol w:w="1517"/>
      </w:tblGrid>
      <w:tr w:rsidR="009C3F87" w14:paraId="2C7CB2A6" w14:textId="77777777">
        <w:trPr>
          <w:tblHeader/>
        </w:trPr>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D7EC1C" w14:textId="77777777" w:rsidR="00A77B3E" w:rsidRDefault="00CB4887">
            <w:pPr>
              <w:spacing w:before="100"/>
              <w:jc w:val="center"/>
              <w:rPr>
                <w:color w:val="000000"/>
                <w:sz w:val="20"/>
              </w:rPr>
            </w:pPr>
            <w:r>
              <w:rPr>
                <w:color w:val="000000"/>
                <w:sz w:val="20"/>
              </w:rPr>
              <w:t>ID</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89C6E1" w14:textId="77777777" w:rsidR="00A77B3E" w:rsidRDefault="00CB4887">
            <w:pPr>
              <w:spacing w:before="100"/>
              <w:jc w:val="center"/>
              <w:rPr>
                <w:color w:val="000000"/>
                <w:sz w:val="20"/>
              </w:rPr>
            </w:pPr>
            <w:r>
              <w:rPr>
                <w:color w:val="000000"/>
                <w:sz w:val="20"/>
              </w:rPr>
              <w:t>Indicator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9F72B1" w14:textId="77777777" w:rsidR="00A77B3E" w:rsidRDefault="00CB4887">
            <w:pPr>
              <w:spacing w:before="100"/>
              <w:jc w:val="center"/>
              <w:rPr>
                <w:color w:val="000000"/>
                <w:sz w:val="20"/>
              </w:rPr>
            </w:pPr>
            <w:r>
              <w:rPr>
                <w:color w:val="000000"/>
                <w:sz w:val="20"/>
              </w:rPr>
              <w:t>Measurement unit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FFB8AF" w14:textId="77777777" w:rsidR="00A77B3E" w:rsidRDefault="00CB4887">
            <w:pPr>
              <w:spacing w:before="100"/>
              <w:jc w:val="center"/>
              <w:rPr>
                <w:color w:val="000000"/>
                <w:sz w:val="20"/>
              </w:rPr>
            </w:pPr>
            <w:r>
              <w:rPr>
                <w:color w:val="000000"/>
                <w:sz w:val="20"/>
              </w:rPr>
              <w:t>Baseline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5CD6E2" w14:textId="77777777" w:rsidR="00A77B3E" w:rsidRDefault="00CB4887">
            <w:pPr>
              <w:spacing w:before="100"/>
              <w:jc w:val="center"/>
              <w:rPr>
                <w:color w:val="000000"/>
                <w:sz w:val="20"/>
              </w:rPr>
            </w:pPr>
            <w:r>
              <w:rPr>
                <w:color w:val="000000"/>
                <w:sz w:val="20"/>
              </w:rPr>
              <w:t>Measurement unit for baseline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AC769D" w14:textId="77777777" w:rsidR="00A77B3E" w:rsidRDefault="00CB4887">
            <w:pPr>
              <w:spacing w:before="100"/>
              <w:jc w:val="center"/>
              <w:rPr>
                <w:color w:val="000000"/>
                <w:sz w:val="20"/>
              </w:rPr>
            </w:pPr>
            <w:r>
              <w:rPr>
                <w:color w:val="000000"/>
                <w:sz w:val="20"/>
              </w:rPr>
              <w:t>Reference year(s)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4F4F10" w14:textId="77777777" w:rsidR="00A77B3E" w:rsidRDefault="00CB4887">
            <w:pPr>
              <w:spacing w:before="100"/>
              <w:jc w:val="center"/>
              <w:rPr>
                <w:color w:val="000000"/>
                <w:sz w:val="20"/>
              </w:rPr>
            </w:pPr>
            <w:r>
              <w:rPr>
                <w:color w:val="000000"/>
                <w:sz w:val="20"/>
              </w:rPr>
              <w:t>Target (2029)</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98CD2F" w14:textId="77777777" w:rsidR="00A77B3E" w:rsidRDefault="00CB4887">
            <w:pPr>
              <w:spacing w:before="100"/>
              <w:jc w:val="center"/>
              <w:rPr>
                <w:color w:val="000000"/>
                <w:sz w:val="20"/>
              </w:rPr>
            </w:pPr>
            <w:r>
              <w:rPr>
                <w:color w:val="000000"/>
                <w:sz w:val="20"/>
              </w:rPr>
              <w:t>Measurement unit for target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048301" w14:textId="77777777" w:rsidR="00A77B3E" w:rsidRDefault="00CB4887">
            <w:pPr>
              <w:spacing w:before="100"/>
              <w:jc w:val="center"/>
              <w:rPr>
                <w:color w:val="000000"/>
                <w:sz w:val="20"/>
              </w:rPr>
            </w:pPr>
            <w:r>
              <w:rPr>
                <w:color w:val="000000"/>
                <w:sz w:val="20"/>
              </w:rPr>
              <w:t>Source of data</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229A0D" w14:textId="77777777" w:rsidR="00A77B3E" w:rsidRDefault="00CB4887">
            <w:pPr>
              <w:spacing w:before="100"/>
              <w:rPr>
                <w:color w:val="000000"/>
                <w:sz w:val="20"/>
              </w:rPr>
            </w:pPr>
            <w:r>
              <w:rPr>
                <w:color w:val="000000"/>
                <w:sz w:val="20"/>
              </w:rPr>
              <w:t>Comments</w:t>
            </w:r>
          </w:p>
        </w:tc>
      </w:tr>
      <w:tr w:rsidR="009C3F87" w14:paraId="1640CCB8"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DE608C" w14:textId="77777777" w:rsidR="00A77B3E" w:rsidRDefault="00CB4887">
            <w:pPr>
              <w:spacing w:before="100"/>
              <w:rPr>
                <w:color w:val="000000"/>
                <w:sz w:val="20"/>
              </w:rPr>
            </w:pPr>
            <w:r>
              <w:rPr>
                <w:color w:val="000000"/>
                <w:sz w:val="20"/>
              </w:rPr>
              <w:t>R.1.14</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2AB752" w14:textId="77777777" w:rsidR="00A77B3E" w:rsidRDefault="00CB4887">
            <w:pPr>
              <w:spacing w:before="100"/>
              <w:rPr>
                <w:color w:val="000000"/>
                <w:sz w:val="20"/>
              </w:rPr>
            </w:pPr>
            <w:r>
              <w:rPr>
                <w:color w:val="000000"/>
                <w:sz w:val="20"/>
              </w:rPr>
              <w:t>Number of items of equipment registered in the Technical Equipment Pool of the European Border and Coast Guard Agency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C7A42C"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F20E98"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269231"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C34BC0"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3DD872" w14:textId="7EF881AE" w:rsidR="00A77B3E" w:rsidRDefault="00CB4887">
            <w:pPr>
              <w:spacing w:before="100"/>
              <w:jc w:val="center"/>
              <w:rPr>
                <w:color w:val="000000"/>
                <w:sz w:val="20"/>
              </w:rPr>
            </w:pPr>
            <w:del w:id="102" w:author="Aivi Kuivonen" w:date="2023-05-09T10:47:00Z">
              <w:r w:rsidDel="00AA69B0">
                <w:rPr>
                  <w:color w:val="000000"/>
                  <w:sz w:val="20"/>
                </w:rPr>
                <w:delText>39</w:delText>
              </w:r>
            </w:del>
            <w:ins w:id="103" w:author="Aivi Kuivonen" w:date="2023-05-09T10:47:00Z">
              <w:r w:rsidR="00AA69B0">
                <w:rPr>
                  <w:color w:val="000000"/>
                  <w:sz w:val="20"/>
                </w:rPr>
                <w:t>43</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A56322"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D8E166" w14:textId="77777777" w:rsidR="00A77B3E" w:rsidRDefault="00CB4887">
            <w:pPr>
              <w:spacing w:before="100"/>
              <w:rPr>
                <w:color w:val="000000"/>
                <w:sz w:val="20"/>
              </w:rPr>
            </w:pPr>
            <w:r>
              <w:rPr>
                <w:color w:val="000000"/>
                <w:sz w:val="20"/>
              </w:rPr>
              <w:t>project reports, TEP</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4BDBEC" w14:textId="1121F724" w:rsidR="00A77B3E" w:rsidRDefault="00AA69B0">
            <w:pPr>
              <w:spacing w:before="100"/>
              <w:rPr>
                <w:color w:val="000000"/>
                <w:sz w:val="20"/>
              </w:rPr>
            </w:pPr>
            <w:ins w:id="104" w:author="Aivi Kuivonen" w:date="2023-05-09T10:47:00Z">
              <w:r>
                <w:rPr>
                  <w:color w:val="000000"/>
                  <w:sz w:val="20"/>
                </w:rPr>
                <w:t xml:space="preserve">4 mobile surveillance solutions, </w:t>
              </w:r>
            </w:ins>
            <w:r w:rsidR="00CB4887">
              <w:rPr>
                <w:color w:val="000000"/>
                <w:sz w:val="20"/>
              </w:rPr>
              <w:t xml:space="preserve">26 drones and </w:t>
            </w:r>
            <w:ins w:id="105" w:author="Aivi Kuivonen" w:date="2023-07-20T10:45:00Z">
              <w:r w:rsidR="001C0FC2">
                <w:rPr>
                  <w:color w:val="000000"/>
                  <w:sz w:val="20"/>
                </w:rPr>
                <w:t>3</w:t>
              </w:r>
            </w:ins>
            <w:del w:id="106" w:author="Aivi Kuivonen" w:date="2023-07-20T10:45:00Z">
              <w:r w:rsidR="00CB4887" w:rsidDel="001C0FC2">
                <w:rPr>
                  <w:color w:val="000000"/>
                  <w:sz w:val="20"/>
                </w:rPr>
                <w:delText>1</w:delText>
              </w:r>
            </w:del>
            <w:r w:rsidR="00CB4887">
              <w:rPr>
                <w:color w:val="000000"/>
                <w:sz w:val="20"/>
              </w:rPr>
              <w:t>3 land vehicles</w:t>
            </w:r>
          </w:p>
        </w:tc>
      </w:tr>
      <w:tr w:rsidR="009C3F87" w14:paraId="6D8DE59C"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FA7C78" w14:textId="77777777" w:rsidR="00A77B3E" w:rsidRDefault="00CB4887">
            <w:pPr>
              <w:spacing w:before="100"/>
              <w:rPr>
                <w:color w:val="000000"/>
                <w:sz w:val="20"/>
              </w:rPr>
            </w:pPr>
            <w:r>
              <w:rPr>
                <w:color w:val="000000"/>
                <w:sz w:val="20"/>
              </w:rPr>
              <w:t>R.1.15</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85E853" w14:textId="77777777" w:rsidR="00A77B3E" w:rsidRDefault="00CB4887">
            <w:pPr>
              <w:spacing w:before="100"/>
              <w:rPr>
                <w:color w:val="000000"/>
                <w:sz w:val="20"/>
              </w:rPr>
            </w:pPr>
            <w:r>
              <w:rPr>
                <w:color w:val="000000"/>
                <w:sz w:val="20"/>
              </w:rPr>
              <w:t>Number of items of equipment put at the disposal of the European Border and Coast Guard Agency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2EA518"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808E1E"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D8ED3E"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121CEC"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EC4274" w14:textId="4173D642" w:rsidR="00A77B3E" w:rsidRDefault="00CB4887">
            <w:pPr>
              <w:spacing w:before="100"/>
              <w:jc w:val="center"/>
              <w:rPr>
                <w:color w:val="000000"/>
                <w:sz w:val="20"/>
              </w:rPr>
            </w:pPr>
            <w:del w:id="107" w:author="Aivi Kuivonen" w:date="2023-05-09T10:48:00Z">
              <w:r w:rsidDel="00AA69B0">
                <w:rPr>
                  <w:color w:val="000000"/>
                  <w:sz w:val="20"/>
                </w:rPr>
                <w:delText>39</w:delText>
              </w:r>
            </w:del>
            <w:ins w:id="108" w:author="Aivi Kuivonen" w:date="2023-05-09T10:48:00Z">
              <w:r w:rsidR="00AA69B0">
                <w:rPr>
                  <w:color w:val="000000"/>
                  <w:sz w:val="20"/>
                </w:rPr>
                <w:t>43</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BE493C"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0C6E9E" w14:textId="77777777" w:rsidR="00A77B3E" w:rsidRDefault="00CB4887">
            <w:pPr>
              <w:spacing w:before="100"/>
              <w:rPr>
                <w:color w:val="000000"/>
                <w:sz w:val="20"/>
              </w:rPr>
            </w:pPr>
            <w:r>
              <w:rPr>
                <w:color w:val="000000"/>
                <w:sz w:val="20"/>
              </w:rPr>
              <w:t>project reports, bilateral agreements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FC8BD9" w14:textId="7FD8598C" w:rsidR="00A77B3E" w:rsidRDefault="00AA69B0">
            <w:pPr>
              <w:spacing w:before="100"/>
              <w:rPr>
                <w:color w:val="000000"/>
                <w:sz w:val="20"/>
              </w:rPr>
            </w:pPr>
            <w:ins w:id="109" w:author="Aivi Kuivonen" w:date="2023-05-09T10:47:00Z">
              <w:r>
                <w:rPr>
                  <w:color w:val="000000"/>
                  <w:sz w:val="20"/>
                </w:rPr>
                <w:t xml:space="preserve">4 mobile </w:t>
              </w:r>
            </w:ins>
            <w:ins w:id="110" w:author="Aivi Kuivonen" w:date="2023-05-09T10:48:00Z">
              <w:r>
                <w:rPr>
                  <w:color w:val="000000"/>
                  <w:sz w:val="20"/>
                </w:rPr>
                <w:t xml:space="preserve">surveillance solutions, </w:t>
              </w:r>
            </w:ins>
            <w:r w:rsidR="00CB4887">
              <w:rPr>
                <w:color w:val="000000"/>
                <w:sz w:val="20"/>
              </w:rPr>
              <w:t xml:space="preserve">26 drones and </w:t>
            </w:r>
            <w:ins w:id="111" w:author="Aivi Kuivonen" w:date="2023-07-20T10:45:00Z">
              <w:r w:rsidR="001C0FC2">
                <w:rPr>
                  <w:color w:val="000000"/>
                  <w:sz w:val="20"/>
                </w:rPr>
                <w:t>3</w:t>
              </w:r>
            </w:ins>
            <w:del w:id="112" w:author="Aivi Kuivonen" w:date="2023-07-20T10:45:00Z">
              <w:r w:rsidR="00CB4887" w:rsidDel="001C0FC2">
                <w:rPr>
                  <w:color w:val="000000"/>
                  <w:sz w:val="20"/>
                </w:rPr>
                <w:delText>1</w:delText>
              </w:r>
            </w:del>
            <w:r w:rsidR="00CB4887">
              <w:rPr>
                <w:color w:val="000000"/>
                <w:sz w:val="20"/>
              </w:rPr>
              <w:t>3 land vehicles</w:t>
            </w:r>
            <w:ins w:id="113" w:author="Aivi Kuivonen" w:date="2023-06-26T12:47:00Z">
              <w:r w:rsidR="00105DFE">
                <w:rPr>
                  <w:color w:val="000000"/>
                  <w:sz w:val="20"/>
                </w:rPr>
                <w:t xml:space="preserve"> </w:t>
              </w:r>
            </w:ins>
          </w:p>
        </w:tc>
      </w:tr>
      <w:tr w:rsidR="009C3F87" w14:paraId="7A6C5FB6"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AE9372" w14:textId="77777777" w:rsidR="00A77B3E" w:rsidRDefault="00CB4887">
            <w:pPr>
              <w:spacing w:before="100"/>
              <w:rPr>
                <w:color w:val="000000"/>
                <w:sz w:val="20"/>
              </w:rPr>
            </w:pPr>
            <w:r>
              <w:rPr>
                <w:color w:val="000000"/>
                <w:sz w:val="20"/>
              </w:rPr>
              <w:t>R.1.16</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5B6D54" w14:textId="77777777" w:rsidR="00A77B3E" w:rsidRDefault="00CB4887">
            <w:pPr>
              <w:spacing w:before="100"/>
              <w:rPr>
                <w:color w:val="000000"/>
                <w:sz w:val="20"/>
              </w:rPr>
            </w:pPr>
            <w:r>
              <w:rPr>
                <w:color w:val="000000"/>
                <w:sz w:val="20"/>
              </w:rPr>
              <w:t xml:space="preserve">Number of initiated / improved forms of cooperation of national authorities with the </w:t>
            </w:r>
            <w:proofErr w:type="spellStart"/>
            <w:r>
              <w:rPr>
                <w:color w:val="000000"/>
                <w:sz w:val="20"/>
              </w:rPr>
              <w:t>Eurosur</w:t>
            </w:r>
            <w:proofErr w:type="spellEnd"/>
            <w:r>
              <w:rPr>
                <w:color w:val="000000"/>
                <w:sz w:val="20"/>
              </w:rPr>
              <w:t xml:space="preserve"> National Coordination Centre (NCC)</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7E2586"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72892F"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057B29"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529861"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AC9BD4" w14:textId="77777777" w:rsidR="00A77B3E" w:rsidRDefault="00CB4887">
            <w:pPr>
              <w:spacing w:before="100"/>
              <w:jc w:val="center"/>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E2DEA5"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84367C" w14:textId="77777777" w:rsidR="00A77B3E" w:rsidRDefault="00CB4887">
            <w:pPr>
              <w:spacing w:before="100"/>
              <w:rPr>
                <w:color w:val="000000"/>
                <w:sz w:val="20"/>
              </w:rPr>
            </w:pPr>
            <w:r>
              <w:rPr>
                <w:color w:val="000000"/>
                <w:sz w:val="20"/>
              </w:rPr>
              <w:t>N/A</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2B0505" w14:textId="77777777" w:rsidR="00A77B3E" w:rsidRDefault="00CB4887">
            <w:pPr>
              <w:spacing w:before="100"/>
              <w:rPr>
                <w:color w:val="000000"/>
                <w:sz w:val="20"/>
              </w:rPr>
            </w:pPr>
            <w:r>
              <w:rPr>
                <w:color w:val="000000"/>
                <w:sz w:val="20"/>
              </w:rPr>
              <w:t>projects not planned</w:t>
            </w:r>
          </w:p>
        </w:tc>
      </w:tr>
      <w:tr w:rsidR="009C3F87" w14:paraId="2EFE6EF9"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A0D396" w14:textId="77777777" w:rsidR="00A77B3E" w:rsidRDefault="00CB4887">
            <w:pPr>
              <w:spacing w:before="100"/>
              <w:rPr>
                <w:color w:val="000000"/>
                <w:sz w:val="20"/>
              </w:rPr>
            </w:pPr>
            <w:r>
              <w:rPr>
                <w:color w:val="000000"/>
                <w:sz w:val="20"/>
              </w:rPr>
              <w:t>R.1.17</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E1EEBD" w14:textId="77777777" w:rsidR="00A77B3E" w:rsidRDefault="00CB4887">
            <w:pPr>
              <w:spacing w:before="100"/>
              <w:rPr>
                <w:color w:val="000000"/>
                <w:sz w:val="20"/>
              </w:rPr>
            </w:pPr>
            <w:r>
              <w:rPr>
                <w:color w:val="000000"/>
                <w:sz w:val="20"/>
              </w:rPr>
              <w:t>Number of border crossings through Automated Border Control gates and e-gates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90D347"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062621"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F1A9F0" w14:textId="77777777" w:rsidR="00A77B3E" w:rsidRDefault="00CB4887">
            <w:pPr>
              <w:spacing w:before="100"/>
              <w:rPr>
                <w:color w:val="000000"/>
                <w:sz w:val="20"/>
              </w:rPr>
            </w:pPr>
            <w:r>
              <w:rPr>
                <w:color w:val="000000"/>
                <w:sz w:val="20"/>
              </w:rPr>
              <w:t>share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112FE2"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66C6D2" w14:textId="77777777" w:rsidR="00A77B3E" w:rsidRDefault="00CB4887">
            <w:pPr>
              <w:spacing w:before="100"/>
              <w:jc w:val="center"/>
              <w:rPr>
                <w:color w:val="000000"/>
                <w:sz w:val="20"/>
              </w:rPr>
            </w:pPr>
            <w:r>
              <w:rPr>
                <w:color w:val="000000"/>
                <w:sz w:val="20"/>
              </w:rPr>
              <w:t>2,200,000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E63855"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0C111C" w14:textId="77777777" w:rsidR="00A77B3E" w:rsidRDefault="00CB4887">
            <w:pPr>
              <w:spacing w:before="100"/>
              <w:rPr>
                <w:color w:val="000000"/>
                <w:sz w:val="20"/>
              </w:rPr>
            </w:pPr>
            <w:r>
              <w:rPr>
                <w:color w:val="000000"/>
                <w:sz w:val="20"/>
              </w:rPr>
              <w:t>IT-system ALIS, project reports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F93F4F" w14:textId="77777777" w:rsidR="00A77B3E" w:rsidRDefault="00CB4887">
            <w:pPr>
              <w:spacing w:before="100"/>
              <w:rPr>
                <w:color w:val="000000"/>
                <w:sz w:val="20"/>
              </w:rPr>
            </w:pPr>
            <w:r>
              <w:rPr>
                <w:color w:val="000000"/>
                <w:sz w:val="20"/>
              </w:rPr>
              <w:t>PBGB prognosis 40% of entries via e-gates</w:t>
            </w:r>
          </w:p>
        </w:tc>
      </w:tr>
      <w:tr w:rsidR="009C3F87" w14:paraId="485A5799"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F425EA" w14:textId="77777777" w:rsidR="00A77B3E" w:rsidRDefault="00CB4887">
            <w:pPr>
              <w:spacing w:before="100"/>
              <w:rPr>
                <w:color w:val="000000"/>
                <w:sz w:val="20"/>
              </w:rPr>
            </w:pPr>
            <w:r>
              <w:rPr>
                <w:color w:val="000000"/>
                <w:sz w:val="20"/>
              </w:rPr>
              <w:t>R.1.18</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5F8296" w14:textId="77777777" w:rsidR="00A77B3E" w:rsidRDefault="00CB4887">
            <w:pPr>
              <w:spacing w:before="100"/>
              <w:rPr>
                <w:color w:val="000000"/>
                <w:sz w:val="20"/>
              </w:rPr>
            </w:pPr>
            <w:r>
              <w:rPr>
                <w:color w:val="000000"/>
                <w:sz w:val="20"/>
              </w:rPr>
              <w:t xml:space="preserve">Number of addressed recommendations from Schengen Evaluations and from vulnerability assessments </w:t>
            </w:r>
            <w:proofErr w:type="gramStart"/>
            <w:r>
              <w:rPr>
                <w:color w:val="000000"/>
                <w:sz w:val="20"/>
              </w:rPr>
              <w:t>in the area of</w:t>
            </w:r>
            <w:proofErr w:type="gramEnd"/>
            <w:r>
              <w:rPr>
                <w:color w:val="000000"/>
                <w:sz w:val="20"/>
              </w:rPr>
              <w:t xml:space="preserve">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2182A4"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9DB8BA"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C487D2"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9B4B60"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A74B50" w14:textId="77777777" w:rsidR="00A77B3E" w:rsidRDefault="00CB4887">
            <w:pPr>
              <w:spacing w:before="100"/>
              <w:jc w:val="center"/>
              <w:rPr>
                <w:color w:val="000000"/>
                <w:sz w:val="20"/>
              </w:rPr>
            </w:pPr>
            <w:r>
              <w:rPr>
                <w:color w:val="000000"/>
                <w:sz w:val="20"/>
              </w:rPr>
              <w:t>100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0100B2" w14:textId="77777777" w:rsidR="00A77B3E" w:rsidRDefault="00CB4887">
            <w:pPr>
              <w:spacing w:before="100"/>
              <w:rPr>
                <w:color w:val="000000"/>
                <w:sz w:val="20"/>
              </w:rPr>
            </w:pPr>
            <w:r>
              <w:rPr>
                <w:color w:val="000000"/>
                <w:sz w:val="20"/>
              </w:rPr>
              <w:t>percentage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849531" w14:textId="77777777" w:rsidR="00A77B3E" w:rsidRDefault="00CB4887">
            <w:pPr>
              <w:spacing w:before="100"/>
              <w:rPr>
                <w:color w:val="000000"/>
                <w:sz w:val="20"/>
              </w:rPr>
            </w:pPr>
            <w:proofErr w:type="spellStart"/>
            <w:r>
              <w:rPr>
                <w:color w:val="000000"/>
                <w:sz w:val="20"/>
              </w:rPr>
              <w:t>Scheval</w:t>
            </w:r>
            <w:proofErr w:type="spellEnd"/>
            <w:r>
              <w:rPr>
                <w:color w:val="000000"/>
                <w:sz w:val="20"/>
              </w:rPr>
              <w:t xml:space="preserve"> recommendations and vulnerability assessments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5C3B44" w14:textId="77777777" w:rsidR="00A77B3E" w:rsidRDefault="00CB4887">
            <w:pPr>
              <w:spacing w:before="100"/>
              <w:rPr>
                <w:color w:val="000000"/>
                <w:sz w:val="20"/>
              </w:rPr>
            </w:pPr>
            <w:r>
              <w:rPr>
                <w:color w:val="000000"/>
                <w:sz w:val="20"/>
              </w:rPr>
              <w:t>recommendations will be tackled mostly with national budget</w:t>
            </w:r>
          </w:p>
        </w:tc>
      </w:tr>
      <w:tr w:rsidR="009C3F87" w14:paraId="148EE0B9"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DF75C1" w14:textId="77777777" w:rsidR="00A77B3E" w:rsidRDefault="00CB4887">
            <w:pPr>
              <w:spacing w:before="100"/>
              <w:rPr>
                <w:color w:val="000000"/>
                <w:sz w:val="20"/>
              </w:rPr>
            </w:pPr>
            <w:r>
              <w:rPr>
                <w:color w:val="000000"/>
                <w:sz w:val="20"/>
              </w:rPr>
              <w:t>R.1.19</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B5398B" w14:textId="77777777" w:rsidR="00A77B3E" w:rsidRDefault="00CB4887">
            <w:pPr>
              <w:spacing w:before="100"/>
              <w:rPr>
                <w:color w:val="000000"/>
                <w:sz w:val="20"/>
              </w:rPr>
            </w:pPr>
            <w:r>
              <w:rPr>
                <w:color w:val="000000"/>
                <w:sz w:val="20"/>
              </w:rPr>
              <w:t xml:space="preserve">Number of participants who report three months </w:t>
            </w:r>
            <w:r>
              <w:rPr>
                <w:color w:val="000000"/>
                <w:sz w:val="20"/>
              </w:rPr>
              <w:lastRenderedPageBreak/>
              <w:t>after the training activity that they are using the skills and competences acquired during the training</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6D4776" w14:textId="77777777" w:rsidR="00A77B3E" w:rsidRDefault="00CB4887">
            <w:pPr>
              <w:spacing w:before="100"/>
              <w:rPr>
                <w:color w:val="000000"/>
                <w:sz w:val="20"/>
              </w:rPr>
            </w:pPr>
            <w:r>
              <w:rPr>
                <w:color w:val="000000"/>
                <w:sz w:val="20"/>
              </w:rPr>
              <w:lastRenderedPageBreak/>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5B5C06"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E62A13" w14:textId="77777777" w:rsidR="00A77B3E" w:rsidRDefault="00CB4887">
            <w:pPr>
              <w:spacing w:before="100"/>
              <w:rPr>
                <w:color w:val="000000"/>
                <w:sz w:val="20"/>
              </w:rPr>
            </w:pPr>
            <w:r>
              <w:rPr>
                <w:color w:val="000000"/>
                <w:sz w:val="20"/>
              </w:rPr>
              <w:t>share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E8D0D9"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A10CA4" w14:textId="08901A83" w:rsidR="00A77B3E" w:rsidRDefault="00CB4887">
            <w:pPr>
              <w:spacing w:before="100"/>
              <w:jc w:val="center"/>
              <w:rPr>
                <w:color w:val="000000"/>
                <w:sz w:val="20"/>
              </w:rPr>
            </w:pPr>
            <w:del w:id="114" w:author="Aivi Kuivonen" w:date="2023-06-26T12:58:00Z">
              <w:r w:rsidDel="004171B9">
                <w:rPr>
                  <w:color w:val="000000"/>
                  <w:sz w:val="20"/>
                </w:rPr>
                <w:delText>238</w:delText>
              </w:r>
            </w:del>
            <w:ins w:id="115" w:author="Aivi Kuivonen" w:date="2023-06-26T12:58:00Z">
              <w:r w:rsidR="004171B9">
                <w:rPr>
                  <w:color w:val="000000"/>
                  <w:sz w:val="20"/>
                </w:rPr>
                <w:t xml:space="preserve"> 382  </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6EDA6D"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BE6230" w14:textId="77777777" w:rsidR="00A77B3E" w:rsidRDefault="00CB4887">
            <w:pPr>
              <w:spacing w:before="100"/>
              <w:rPr>
                <w:color w:val="000000"/>
                <w:sz w:val="20"/>
              </w:rPr>
            </w:pPr>
            <w:r>
              <w:rPr>
                <w:color w:val="000000"/>
                <w:sz w:val="20"/>
              </w:rPr>
              <w:t>project reports, feedback sheets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C99612" w14:textId="77777777" w:rsidR="00A77B3E" w:rsidRDefault="00A77B3E">
            <w:pPr>
              <w:spacing w:before="100"/>
              <w:rPr>
                <w:color w:val="000000"/>
                <w:sz w:val="20"/>
              </w:rPr>
            </w:pPr>
          </w:p>
        </w:tc>
      </w:tr>
      <w:tr w:rsidR="009C3F87" w14:paraId="4C95A5A0"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4FC4D1" w14:textId="77777777" w:rsidR="00A77B3E" w:rsidRDefault="00CB4887">
            <w:pPr>
              <w:spacing w:before="100"/>
              <w:rPr>
                <w:color w:val="000000"/>
                <w:sz w:val="20"/>
              </w:rPr>
            </w:pPr>
            <w:r>
              <w:rPr>
                <w:color w:val="000000"/>
                <w:sz w:val="20"/>
              </w:rPr>
              <w:t>R.1.20</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3E54D3" w14:textId="77777777" w:rsidR="00A77B3E" w:rsidRDefault="00CB4887">
            <w:pPr>
              <w:spacing w:before="100"/>
              <w:rPr>
                <w:color w:val="000000"/>
                <w:sz w:val="20"/>
              </w:rPr>
            </w:pPr>
            <w:r>
              <w:rPr>
                <w:color w:val="000000"/>
                <w:sz w:val="20"/>
              </w:rPr>
              <w:t>Number of persons refused entry by border authorities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4906C1"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950DBB"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3C7CE6"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9065B6"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9ACF02" w14:textId="77777777" w:rsidR="00A77B3E" w:rsidRDefault="00CB4887">
            <w:pPr>
              <w:spacing w:before="100"/>
              <w:jc w:val="center"/>
              <w:rPr>
                <w:color w:val="000000"/>
                <w:sz w:val="20"/>
              </w:rPr>
            </w:pPr>
            <w:r>
              <w:rPr>
                <w:color w:val="000000"/>
                <w:sz w:val="20"/>
              </w:rPr>
              <w:t>12,800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045C0B"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4BBD15" w14:textId="77777777" w:rsidR="00A77B3E" w:rsidRDefault="00CB4887">
            <w:pPr>
              <w:spacing w:before="100"/>
              <w:rPr>
                <w:color w:val="000000"/>
                <w:sz w:val="20"/>
              </w:rPr>
            </w:pPr>
            <w:r>
              <w:rPr>
                <w:color w:val="000000"/>
                <w:sz w:val="20"/>
              </w:rPr>
              <w:t>IT-system ALIS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A1931E" w14:textId="77777777" w:rsidR="00A77B3E" w:rsidRDefault="00A77B3E">
            <w:pPr>
              <w:spacing w:before="100"/>
              <w:rPr>
                <w:color w:val="000000"/>
                <w:sz w:val="20"/>
              </w:rPr>
            </w:pPr>
          </w:p>
        </w:tc>
      </w:tr>
    </w:tbl>
    <w:p w14:paraId="23FFC471" w14:textId="77777777" w:rsidR="00A77B3E" w:rsidRDefault="00A77B3E">
      <w:pPr>
        <w:spacing w:before="100"/>
        <w:rPr>
          <w:color w:val="000000"/>
          <w:sz w:val="20"/>
        </w:rPr>
        <w:sectPr w:rsidR="00A77B3E">
          <w:headerReference w:type="even" r:id="rId21"/>
          <w:headerReference w:type="default" r:id="rId22"/>
          <w:footerReference w:type="even" r:id="rId23"/>
          <w:footerReference w:type="default" r:id="rId24"/>
          <w:headerReference w:type="first" r:id="rId25"/>
          <w:footerReference w:type="first" r:id="rId26"/>
          <w:pgSz w:w="16838" w:h="11906" w:orient="landscape"/>
          <w:pgMar w:top="720" w:right="720" w:bottom="864" w:left="936" w:header="288" w:footer="72" w:gutter="0"/>
          <w:cols w:space="720"/>
          <w:noEndnote/>
          <w:docGrid w:linePitch="360"/>
        </w:sectPr>
      </w:pPr>
    </w:p>
    <w:p w14:paraId="261FEA4F" w14:textId="77777777" w:rsidR="00A77B3E" w:rsidRDefault="00CB4887">
      <w:pPr>
        <w:spacing w:before="100"/>
        <w:rPr>
          <w:color w:val="000000"/>
          <w:sz w:val="0"/>
        </w:rPr>
      </w:pPr>
      <w:r>
        <w:rPr>
          <w:color w:val="000000"/>
        </w:rPr>
        <w:lastRenderedPageBreak/>
        <w:t>2.1. Specific objective 1. European integrated border management</w:t>
      </w:r>
    </w:p>
    <w:p w14:paraId="316CA893" w14:textId="77777777" w:rsidR="00A77B3E" w:rsidRDefault="00CB4887">
      <w:pPr>
        <w:pStyle w:val="Heading3"/>
        <w:spacing w:before="100" w:after="0"/>
        <w:rPr>
          <w:rFonts w:ascii="Times New Roman" w:hAnsi="Times New Roman" w:cs="Times New Roman"/>
          <w:b w:val="0"/>
          <w:color w:val="000000"/>
          <w:sz w:val="24"/>
        </w:rPr>
      </w:pPr>
      <w:bookmarkStart w:id="116" w:name="_Toc256000055"/>
      <w:r>
        <w:rPr>
          <w:rFonts w:ascii="Times New Roman" w:hAnsi="Times New Roman" w:cs="Times New Roman"/>
          <w:b w:val="0"/>
          <w:color w:val="000000"/>
          <w:sz w:val="24"/>
        </w:rPr>
        <w:t xml:space="preserve">2.1.3. Indicative breakdown of the </w:t>
      </w:r>
      <w:proofErr w:type="spellStart"/>
      <w:r>
        <w:rPr>
          <w:rFonts w:ascii="Times New Roman" w:hAnsi="Times New Roman" w:cs="Times New Roman"/>
          <w:b w:val="0"/>
          <w:color w:val="000000"/>
          <w:sz w:val="24"/>
        </w:rPr>
        <w:t>programme</w:t>
      </w:r>
      <w:proofErr w:type="spellEnd"/>
      <w:r>
        <w:rPr>
          <w:rFonts w:ascii="Times New Roman" w:hAnsi="Times New Roman" w:cs="Times New Roman"/>
          <w:b w:val="0"/>
          <w:color w:val="000000"/>
          <w:sz w:val="24"/>
        </w:rPr>
        <w:t xml:space="preserve"> resources (EU) by type of intervention</w:t>
      </w:r>
      <w:bookmarkEnd w:id="116"/>
    </w:p>
    <w:p w14:paraId="308BDB02" w14:textId="77777777" w:rsidR="00A77B3E" w:rsidRDefault="00CB4887">
      <w:pPr>
        <w:spacing w:before="100"/>
        <w:rPr>
          <w:color w:val="000000"/>
        </w:rPr>
      </w:pPr>
      <w:r>
        <w:rPr>
          <w:color w:val="000000"/>
        </w:rPr>
        <w:t>Reference: Article 22(5) CPR; and Article 16(12) AMIF Regulation, Article 13(12) ISF Regulation or Article 13(18) BMVI Regulation</w:t>
      </w:r>
    </w:p>
    <w:p w14:paraId="005D99C5" w14:textId="77777777" w:rsidR="00A77B3E" w:rsidRDefault="00CB4887">
      <w:pPr>
        <w:pStyle w:val="Heading4"/>
        <w:spacing w:before="100" w:after="0"/>
        <w:rPr>
          <w:b w:val="0"/>
          <w:color w:val="000000"/>
          <w:sz w:val="24"/>
        </w:rPr>
      </w:pPr>
      <w:bookmarkStart w:id="117" w:name="_Toc256000056"/>
      <w:r>
        <w:rPr>
          <w:b w:val="0"/>
          <w:color w:val="000000"/>
          <w:sz w:val="24"/>
        </w:rPr>
        <w:t>Table 3: Indicative breakdown</w:t>
      </w:r>
      <w:bookmarkEnd w:id="117"/>
    </w:p>
    <w:p w14:paraId="21E0DD5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11098"/>
        <w:gridCol w:w="2420"/>
      </w:tblGrid>
      <w:tr w:rsidR="00262381" w14:paraId="079DFCF7"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97B349" w14:textId="77777777" w:rsidR="00A77B3E" w:rsidRDefault="00CB4887">
            <w:pPr>
              <w:spacing w:before="100"/>
              <w:rPr>
                <w:color w:val="000000"/>
                <w:sz w:val="20"/>
              </w:rPr>
            </w:pPr>
            <w:r>
              <w:rPr>
                <w:color w:val="000000"/>
                <w:sz w:val="20"/>
              </w:rPr>
              <w:t>Type of intervention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C5E298" w14:textId="77777777" w:rsidR="00A77B3E" w:rsidRDefault="00CB4887">
            <w:pPr>
              <w:spacing w:before="100"/>
              <w:rPr>
                <w:color w:val="000000"/>
                <w:sz w:val="20"/>
              </w:rPr>
            </w:pPr>
            <w:r>
              <w:rPr>
                <w:color w:val="000000"/>
                <w:sz w:val="20"/>
              </w:rPr>
              <w:t>Code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92AA5A" w14:textId="77777777" w:rsidR="00A77B3E" w:rsidRDefault="00CB4887">
            <w:pPr>
              <w:spacing w:before="100"/>
              <w:jc w:val="right"/>
              <w:rPr>
                <w:color w:val="000000"/>
                <w:sz w:val="20"/>
              </w:rPr>
            </w:pPr>
            <w:r>
              <w:rPr>
                <w:color w:val="000000"/>
                <w:sz w:val="20"/>
              </w:rPr>
              <w:t>Indicative amount (Euro)</w:t>
            </w:r>
          </w:p>
        </w:tc>
      </w:tr>
      <w:tr w:rsidR="00262381" w14:paraId="1AAFDDC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FE410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11BDAC" w14:textId="77777777" w:rsidR="00A77B3E" w:rsidRDefault="00CB4887">
            <w:pPr>
              <w:spacing w:before="100"/>
              <w:rPr>
                <w:color w:val="000000"/>
                <w:sz w:val="20"/>
              </w:rPr>
            </w:pPr>
            <w:r>
              <w:rPr>
                <w:color w:val="000000"/>
                <w:sz w:val="20"/>
              </w:rPr>
              <w:t xml:space="preserve">001.Border checks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A673A8" w14:textId="00E455DD" w:rsidR="00A77B3E" w:rsidRDefault="00CB4887">
            <w:pPr>
              <w:spacing w:before="100"/>
              <w:jc w:val="right"/>
              <w:rPr>
                <w:color w:val="000000"/>
                <w:sz w:val="20"/>
              </w:rPr>
            </w:pPr>
            <w:del w:id="118" w:author="Aivi Kuivonen" w:date="2023-05-11T14:07:00Z">
              <w:r w:rsidDel="007A5FF6">
                <w:rPr>
                  <w:color w:val="000000"/>
                  <w:sz w:val="20"/>
                </w:rPr>
                <w:delText>2,775,000.00</w:delText>
              </w:r>
            </w:del>
            <w:ins w:id="119" w:author="Aivi Kuivonen" w:date="2023-05-11T14:07:00Z">
              <w:r w:rsidR="007A5FF6">
                <w:rPr>
                  <w:color w:val="000000"/>
                  <w:sz w:val="20"/>
                </w:rPr>
                <w:t xml:space="preserve"> 2,775,524.9</w:t>
              </w:r>
            </w:ins>
            <w:ins w:id="120" w:author="Aivi Kuivonen" w:date="2023-07-20T11:14:00Z">
              <w:r w:rsidR="00B00534">
                <w:rPr>
                  <w:color w:val="000000"/>
                  <w:sz w:val="20"/>
                </w:rPr>
                <w:t>7</w:t>
              </w:r>
            </w:ins>
          </w:p>
        </w:tc>
      </w:tr>
      <w:tr w:rsidR="00262381" w14:paraId="364274F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DB1A44"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8B84C8" w14:textId="77777777" w:rsidR="00A77B3E" w:rsidRDefault="00CB4887">
            <w:pPr>
              <w:spacing w:before="100"/>
              <w:rPr>
                <w:color w:val="000000"/>
                <w:sz w:val="20"/>
              </w:rPr>
            </w:pPr>
            <w:r>
              <w:rPr>
                <w:color w:val="000000"/>
                <w:sz w:val="20"/>
              </w:rPr>
              <w:t>002.Border surveillance - air equipment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71E3F2" w14:textId="7892301F" w:rsidR="00A77B3E" w:rsidRDefault="00CB4887">
            <w:pPr>
              <w:spacing w:before="100"/>
              <w:jc w:val="right"/>
              <w:rPr>
                <w:color w:val="000000"/>
                <w:sz w:val="20"/>
              </w:rPr>
            </w:pPr>
            <w:del w:id="121" w:author="Aivi Kuivonen" w:date="2023-05-11T14:07:00Z">
              <w:r w:rsidDel="007A5FF6">
                <w:rPr>
                  <w:color w:val="000000"/>
                  <w:sz w:val="20"/>
                </w:rPr>
                <w:delText>98,345.26</w:delText>
              </w:r>
            </w:del>
            <w:ins w:id="122" w:author="Aivi Kuivonen" w:date="2023-05-11T14:07:00Z">
              <w:r w:rsidR="007A5FF6">
                <w:rPr>
                  <w:color w:val="000000"/>
                  <w:sz w:val="20"/>
                </w:rPr>
                <w:t>114,330.7</w:t>
              </w:r>
            </w:ins>
            <w:ins w:id="123" w:author="Aivi Kuivonen" w:date="2023-06-26T12:21:00Z">
              <w:r w:rsidR="004B5F26">
                <w:rPr>
                  <w:color w:val="000000"/>
                  <w:sz w:val="20"/>
                </w:rPr>
                <w:t>8</w:t>
              </w:r>
            </w:ins>
          </w:p>
        </w:tc>
      </w:tr>
      <w:tr w:rsidR="00262381" w14:paraId="4CC4B2C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8EB89F"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4D73C5" w14:textId="77777777" w:rsidR="00A77B3E" w:rsidRDefault="00CB4887">
            <w:pPr>
              <w:spacing w:before="100"/>
              <w:rPr>
                <w:color w:val="000000"/>
                <w:sz w:val="20"/>
              </w:rPr>
            </w:pPr>
            <w:r>
              <w:rPr>
                <w:color w:val="000000"/>
                <w:sz w:val="20"/>
              </w:rPr>
              <w:t>003.Border surveillance - land equipment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5F1566" w14:textId="2E279247" w:rsidR="00A77B3E" w:rsidRDefault="00CB4887">
            <w:pPr>
              <w:spacing w:before="100"/>
              <w:jc w:val="right"/>
              <w:rPr>
                <w:color w:val="000000"/>
                <w:sz w:val="20"/>
              </w:rPr>
            </w:pPr>
            <w:del w:id="124" w:author="Aivi Kuivonen" w:date="2023-05-11T14:08:00Z">
              <w:r w:rsidDel="007A5FF6">
                <w:rPr>
                  <w:color w:val="000000"/>
                  <w:sz w:val="20"/>
                </w:rPr>
                <w:delText>12,505,155.00</w:delText>
              </w:r>
            </w:del>
            <w:ins w:id="125" w:author="Aivi Kuivonen" w:date="2023-05-11T14:08:00Z">
              <w:r w:rsidR="007A5FF6">
                <w:rPr>
                  <w:color w:val="000000"/>
                  <w:sz w:val="20"/>
                </w:rPr>
                <w:t>1</w:t>
              </w:r>
            </w:ins>
            <w:ins w:id="126" w:author="Aivi Kuivonen" w:date="2023-06-26T12:21:00Z">
              <w:r w:rsidR="004B5F26">
                <w:rPr>
                  <w:color w:val="000000"/>
                  <w:sz w:val="20"/>
                </w:rPr>
                <w:t>6,465,963.22</w:t>
              </w:r>
            </w:ins>
          </w:p>
        </w:tc>
      </w:tr>
      <w:tr w:rsidR="00262381" w14:paraId="77A98F8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0C975A"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171D9A" w14:textId="77777777" w:rsidR="00A77B3E" w:rsidRDefault="00CB4887">
            <w:pPr>
              <w:spacing w:before="100"/>
              <w:rPr>
                <w:color w:val="000000"/>
                <w:sz w:val="20"/>
              </w:rPr>
            </w:pPr>
            <w:r>
              <w:rPr>
                <w:color w:val="000000"/>
                <w:sz w:val="20"/>
              </w:rPr>
              <w:t>004.Border surveillance - maritime equipment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D788D7" w14:textId="77777777" w:rsidR="00A77B3E" w:rsidRDefault="00CB4887">
            <w:pPr>
              <w:spacing w:before="100"/>
              <w:jc w:val="right"/>
              <w:rPr>
                <w:color w:val="000000"/>
                <w:sz w:val="20"/>
              </w:rPr>
            </w:pPr>
            <w:r>
              <w:rPr>
                <w:color w:val="000000"/>
                <w:sz w:val="20"/>
              </w:rPr>
              <w:t>0.00</w:t>
            </w:r>
          </w:p>
        </w:tc>
      </w:tr>
      <w:tr w:rsidR="00262381" w14:paraId="3A80595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F3E557"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B2168B" w14:textId="77777777" w:rsidR="00A77B3E" w:rsidRDefault="00CB4887">
            <w:pPr>
              <w:spacing w:before="100"/>
              <w:rPr>
                <w:color w:val="000000"/>
                <w:sz w:val="20"/>
              </w:rPr>
            </w:pPr>
            <w:r>
              <w:rPr>
                <w:color w:val="000000"/>
                <w:sz w:val="20"/>
              </w:rPr>
              <w:t>005.Border surveillance - automated border surveillance systems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17A778" w14:textId="77777777" w:rsidR="00A77B3E" w:rsidRDefault="00CB4887">
            <w:pPr>
              <w:spacing w:before="100"/>
              <w:jc w:val="right"/>
              <w:rPr>
                <w:color w:val="000000"/>
                <w:sz w:val="20"/>
              </w:rPr>
            </w:pPr>
            <w:r>
              <w:rPr>
                <w:color w:val="000000"/>
                <w:sz w:val="20"/>
              </w:rPr>
              <w:t>0.00</w:t>
            </w:r>
          </w:p>
        </w:tc>
      </w:tr>
      <w:tr w:rsidR="00262381" w14:paraId="4052ABB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EF7781"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C86C1A" w14:textId="77777777" w:rsidR="00A77B3E" w:rsidRDefault="00CB4887">
            <w:pPr>
              <w:spacing w:before="100"/>
              <w:rPr>
                <w:color w:val="000000"/>
                <w:sz w:val="20"/>
              </w:rPr>
            </w:pPr>
            <w:r>
              <w:rPr>
                <w:color w:val="000000"/>
                <w:sz w:val="20"/>
              </w:rPr>
              <w:t>006.Border surveillance - other measures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E7EBED" w14:textId="14396654" w:rsidR="00A77B3E" w:rsidRDefault="00CB4887">
            <w:pPr>
              <w:spacing w:before="100"/>
              <w:jc w:val="right"/>
              <w:rPr>
                <w:color w:val="000000"/>
                <w:sz w:val="20"/>
              </w:rPr>
            </w:pPr>
            <w:del w:id="127" w:author="Aivi Kuivonen" w:date="2023-05-11T14:11:00Z">
              <w:r w:rsidDel="007A5FF6">
                <w:rPr>
                  <w:color w:val="000000"/>
                  <w:sz w:val="20"/>
                </w:rPr>
                <w:delText>810,000.00</w:delText>
              </w:r>
            </w:del>
            <w:ins w:id="128" w:author="Aivi Kuivonen" w:date="2023-05-11T14:11:00Z">
              <w:r w:rsidR="007A5FF6">
                <w:rPr>
                  <w:color w:val="000000"/>
                  <w:sz w:val="20"/>
                </w:rPr>
                <w:t>853,142.23</w:t>
              </w:r>
            </w:ins>
          </w:p>
        </w:tc>
      </w:tr>
      <w:tr w:rsidR="00262381" w14:paraId="0F639FC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91F29B"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14F277" w14:textId="77777777" w:rsidR="00A77B3E" w:rsidRDefault="00CB4887">
            <w:pPr>
              <w:spacing w:before="100"/>
              <w:rPr>
                <w:color w:val="000000"/>
                <w:sz w:val="20"/>
              </w:rPr>
            </w:pPr>
            <w:r>
              <w:rPr>
                <w:color w:val="000000"/>
                <w:sz w:val="20"/>
              </w:rPr>
              <w:t>007.Technical and operational measures within the Schengen area which are related to border control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A65DA7" w14:textId="77777777" w:rsidR="00A77B3E" w:rsidRDefault="00CB4887">
            <w:pPr>
              <w:spacing w:before="100"/>
              <w:jc w:val="right"/>
              <w:rPr>
                <w:color w:val="000000"/>
                <w:sz w:val="20"/>
              </w:rPr>
            </w:pPr>
            <w:r>
              <w:rPr>
                <w:color w:val="000000"/>
                <w:sz w:val="20"/>
              </w:rPr>
              <w:t>0.00</w:t>
            </w:r>
          </w:p>
        </w:tc>
      </w:tr>
      <w:tr w:rsidR="00262381" w14:paraId="65BB86A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F5105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8100A0" w14:textId="77777777" w:rsidR="00A77B3E" w:rsidRDefault="00CB4887">
            <w:pPr>
              <w:spacing w:before="100"/>
              <w:rPr>
                <w:color w:val="000000"/>
                <w:sz w:val="20"/>
              </w:rPr>
            </w:pPr>
            <w:r>
              <w:rPr>
                <w:color w:val="000000"/>
                <w:sz w:val="20"/>
              </w:rPr>
              <w:t>008.Situational awareness and exchange of information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01A8F6" w14:textId="3CC7AD98" w:rsidR="00A77B3E" w:rsidRDefault="00CB4887">
            <w:pPr>
              <w:spacing w:before="100"/>
              <w:jc w:val="right"/>
              <w:rPr>
                <w:color w:val="000000"/>
                <w:sz w:val="20"/>
              </w:rPr>
            </w:pPr>
            <w:del w:id="129" w:author="Aivi Kuivonen" w:date="2023-05-11T14:19:00Z">
              <w:r w:rsidDel="00E34FD1">
                <w:rPr>
                  <w:color w:val="000000"/>
                  <w:sz w:val="20"/>
                </w:rPr>
                <w:delText>300,000.00</w:delText>
              </w:r>
            </w:del>
            <w:ins w:id="130" w:author="Aivi Kuivonen" w:date="2023-05-11T14:19:00Z">
              <w:r w:rsidR="00E34FD1">
                <w:rPr>
                  <w:color w:val="000000"/>
                  <w:sz w:val="20"/>
                </w:rPr>
                <w:t>0</w:t>
              </w:r>
            </w:ins>
          </w:p>
        </w:tc>
      </w:tr>
      <w:tr w:rsidR="00262381" w14:paraId="254E906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28E791"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488309" w14:textId="77777777" w:rsidR="00A77B3E" w:rsidRDefault="00CB4887">
            <w:pPr>
              <w:spacing w:before="100"/>
              <w:rPr>
                <w:color w:val="000000"/>
                <w:sz w:val="20"/>
              </w:rPr>
            </w:pPr>
            <w:r>
              <w:rPr>
                <w:color w:val="000000"/>
                <w:sz w:val="20"/>
              </w:rPr>
              <w:t>009.Risk analysis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D7D68C" w14:textId="77777777" w:rsidR="00A77B3E" w:rsidRDefault="00CB4887">
            <w:pPr>
              <w:spacing w:before="100"/>
              <w:jc w:val="right"/>
              <w:rPr>
                <w:color w:val="000000"/>
                <w:sz w:val="20"/>
              </w:rPr>
            </w:pPr>
            <w:r>
              <w:rPr>
                <w:color w:val="000000"/>
                <w:sz w:val="20"/>
              </w:rPr>
              <w:t>0.00</w:t>
            </w:r>
          </w:p>
        </w:tc>
      </w:tr>
      <w:tr w:rsidR="00262381" w14:paraId="5CE6036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0592B5"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DA0FCF" w14:textId="77777777" w:rsidR="00A77B3E" w:rsidRDefault="00CB4887">
            <w:pPr>
              <w:spacing w:before="100"/>
              <w:rPr>
                <w:color w:val="000000"/>
                <w:sz w:val="20"/>
              </w:rPr>
            </w:pPr>
            <w:r>
              <w:rPr>
                <w:color w:val="000000"/>
                <w:sz w:val="20"/>
              </w:rPr>
              <w:t xml:space="preserve">010.Processing of data and information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9D3ACF" w14:textId="77777777" w:rsidR="00A77B3E" w:rsidRDefault="00CB4887">
            <w:pPr>
              <w:spacing w:before="100"/>
              <w:jc w:val="right"/>
              <w:rPr>
                <w:color w:val="000000"/>
                <w:sz w:val="20"/>
              </w:rPr>
            </w:pPr>
            <w:r>
              <w:rPr>
                <w:color w:val="000000"/>
                <w:sz w:val="20"/>
              </w:rPr>
              <w:t>0.00</w:t>
            </w:r>
          </w:p>
        </w:tc>
      </w:tr>
      <w:tr w:rsidR="00262381" w14:paraId="6A3CFB0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1D1E9E"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2C86F1" w14:textId="77777777" w:rsidR="00A77B3E" w:rsidRDefault="00CB4887">
            <w:pPr>
              <w:spacing w:before="100"/>
              <w:rPr>
                <w:color w:val="000000"/>
                <w:sz w:val="20"/>
              </w:rPr>
            </w:pPr>
            <w:r>
              <w:rPr>
                <w:color w:val="000000"/>
                <w:sz w:val="20"/>
              </w:rPr>
              <w:t>011.Hotspot areas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4182A0" w14:textId="77777777" w:rsidR="00A77B3E" w:rsidRDefault="00CB4887">
            <w:pPr>
              <w:spacing w:before="100"/>
              <w:jc w:val="right"/>
              <w:rPr>
                <w:color w:val="000000"/>
                <w:sz w:val="20"/>
              </w:rPr>
            </w:pPr>
            <w:r>
              <w:rPr>
                <w:color w:val="000000"/>
                <w:sz w:val="20"/>
              </w:rPr>
              <w:t>0.00</w:t>
            </w:r>
          </w:p>
        </w:tc>
      </w:tr>
      <w:tr w:rsidR="00262381" w14:paraId="42363DF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764F1F"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C63879" w14:textId="77777777" w:rsidR="00A77B3E" w:rsidRDefault="00CB4887">
            <w:pPr>
              <w:spacing w:before="100"/>
              <w:rPr>
                <w:color w:val="000000"/>
                <w:sz w:val="20"/>
              </w:rPr>
            </w:pPr>
            <w:r>
              <w:rPr>
                <w:color w:val="000000"/>
                <w:sz w:val="20"/>
              </w:rPr>
              <w:t>012.Measures related to the identification and referral of vulnerable persons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71361F" w14:textId="77777777" w:rsidR="00A77B3E" w:rsidRDefault="00CB4887">
            <w:pPr>
              <w:spacing w:before="100"/>
              <w:jc w:val="right"/>
              <w:rPr>
                <w:color w:val="000000"/>
                <w:sz w:val="20"/>
              </w:rPr>
            </w:pPr>
            <w:r>
              <w:rPr>
                <w:color w:val="000000"/>
                <w:sz w:val="20"/>
              </w:rPr>
              <w:t>0.00</w:t>
            </w:r>
          </w:p>
        </w:tc>
      </w:tr>
      <w:tr w:rsidR="00262381" w14:paraId="78E17A5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F5277E"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F8EE08" w14:textId="77777777" w:rsidR="00A77B3E" w:rsidRDefault="00CB4887">
            <w:pPr>
              <w:spacing w:before="100"/>
              <w:rPr>
                <w:color w:val="000000"/>
                <w:sz w:val="20"/>
              </w:rPr>
            </w:pPr>
            <w:r>
              <w:rPr>
                <w:color w:val="000000"/>
                <w:sz w:val="20"/>
              </w:rPr>
              <w:t xml:space="preserve">013.Measures related to the identification and referral of persons who </w:t>
            </w:r>
            <w:proofErr w:type="gramStart"/>
            <w:r>
              <w:rPr>
                <w:color w:val="000000"/>
                <w:sz w:val="20"/>
              </w:rPr>
              <w:t>are in need of</w:t>
            </w:r>
            <w:proofErr w:type="gramEnd"/>
            <w:r>
              <w:rPr>
                <w:color w:val="000000"/>
                <w:sz w:val="20"/>
              </w:rPr>
              <w:t xml:space="preserve">, or wish to apply for, international protection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D079E8" w14:textId="77777777" w:rsidR="00A77B3E" w:rsidRDefault="00CB4887">
            <w:pPr>
              <w:spacing w:before="100"/>
              <w:jc w:val="right"/>
              <w:rPr>
                <w:color w:val="000000"/>
                <w:sz w:val="20"/>
              </w:rPr>
            </w:pPr>
            <w:r>
              <w:rPr>
                <w:color w:val="000000"/>
                <w:sz w:val="20"/>
              </w:rPr>
              <w:t>0.00</w:t>
            </w:r>
          </w:p>
        </w:tc>
      </w:tr>
      <w:tr w:rsidR="00262381" w14:paraId="4A61B6A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1E68BD"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A5097B" w14:textId="77777777" w:rsidR="00A77B3E" w:rsidRDefault="00CB4887">
            <w:pPr>
              <w:spacing w:before="100"/>
              <w:rPr>
                <w:color w:val="000000"/>
                <w:sz w:val="20"/>
              </w:rPr>
            </w:pPr>
            <w:r>
              <w:rPr>
                <w:color w:val="000000"/>
                <w:sz w:val="20"/>
              </w:rPr>
              <w:t>014.European Border and Coast Guard development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698009" w14:textId="77777777" w:rsidR="00A77B3E" w:rsidRDefault="00CB4887">
            <w:pPr>
              <w:spacing w:before="100"/>
              <w:jc w:val="right"/>
              <w:rPr>
                <w:color w:val="000000"/>
                <w:sz w:val="20"/>
              </w:rPr>
            </w:pPr>
            <w:r>
              <w:rPr>
                <w:color w:val="000000"/>
                <w:sz w:val="20"/>
              </w:rPr>
              <w:t>300,000.00</w:t>
            </w:r>
          </w:p>
        </w:tc>
      </w:tr>
      <w:tr w:rsidR="00262381" w14:paraId="722F56E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A824C4"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974AB8" w14:textId="77777777" w:rsidR="00A77B3E" w:rsidRDefault="00CB4887">
            <w:pPr>
              <w:spacing w:before="100"/>
              <w:rPr>
                <w:color w:val="000000"/>
                <w:sz w:val="20"/>
              </w:rPr>
            </w:pPr>
            <w:r>
              <w:rPr>
                <w:color w:val="000000"/>
                <w:sz w:val="20"/>
              </w:rPr>
              <w:t>015.Inter-agency cooperation - national level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1A54AE" w14:textId="77777777" w:rsidR="00A77B3E" w:rsidRDefault="00CB4887">
            <w:pPr>
              <w:spacing w:before="100"/>
              <w:jc w:val="right"/>
              <w:rPr>
                <w:color w:val="000000"/>
                <w:sz w:val="20"/>
              </w:rPr>
            </w:pPr>
            <w:r>
              <w:rPr>
                <w:color w:val="000000"/>
                <w:sz w:val="20"/>
              </w:rPr>
              <w:t>0.00</w:t>
            </w:r>
          </w:p>
        </w:tc>
      </w:tr>
      <w:tr w:rsidR="00262381" w14:paraId="34ACA36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259E8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3F8D50" w14:textId="77777777" w:rsidR="00A77B3E" w:rsidRDefault="00CB4887">
            <w:pPr>
              <w:spacing w:before="100"/>
              <w:rPr>
                <w:color w:val="000000"/>
                <w:sz w:val="20"/>
              </w:rPr>
            </w:pPr>
            <w:r>
              <w:rPr>
                <w:color w:val="000000"/>
                <w:sz w:val="20"/>
              </w:rPr>
              <w:t>016.Inter-agency cooperation - European Union level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1D21F5" w14:textId="77777777" w:rsidR="00A77B3E" w:rsidRDefault="00CB4887">
            <w:pPr>
              <w:spacing w:before="100"/>
              <w:jc w:val="right"/>
              <w:rPr>
                <w:color w:val="000000"/>
                <w:sz w:val="20"/>
              </w:rPr>
            </w:pPr>
            <w:r>
              <w:rPr>
                <w:color w:val="000000"/>
                <w:sz w:val="20"/>
              </w:rPr>
              <w:t>300,000.00</w:t>
            </w:r>
          </w:p>
        </w:tc>
      </w:tr>
      <w:tr w:rsidR="00262381" w14:paraId="6D849E8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0643F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6A63DA" w14:textId="77777777" w:rsidR="00A77B3E" w:rsidRDefault="00CB4887">
            <w:pPr>
              <w:spacing w:before="100"/>
              <w:rPr>
                <w:color w:val="000000"/>
                <w:sz w:val="20"/>
              </w:rPr>
            </w:pPr>
            <w:r>
              <w:rPr>
                <w:color w:val="000000"/>
                <w:sz w:val="20"/>
              </w:rPr>
              <w:t>017.Inter-agency cooperation - with third countries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85651B" w14:textId="77777777" w:rsidR="00A77B3E" w:rsidRDefault="00CB4887">
            <w:pPr>
              <w:spacing w:before="100"/>
              <w:jc w:val="right"/>
              <w:rPr>
                <w:color w:val="000000"/>
                <w:sz w:val="20"/>
              </w:rPr>
            </w:pPr>
            <w:r>
              <w:rPr>
                <w:color w:val="000000"/>
                <w:sz w:val="20"/>
              </w:rPr>
              <w:t>0.00</w:t>
            </w:r>
          </w:p>
        </w:tc>
      </w:tr>
      <w:tr w:rsidR="00262381" w14:paraId="402ED5D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C20266"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E2D1CF" w14:textId="77777777" w:rsidR="00A77B3E" w:rsidRDefault="00CB4887">
            <w:pPr>
              <w:spacing w:before="100"/>
              <w:rPr>
                <w:color w:val="000000"/>
                <w:sz w:val="20"/>
              </w:rPr>
            </w:pPr>
            <w:r>
              <w:rPr>
                <w:color w:val="000000"/>
                <w:sz w:val="20"/>
              </w:rPr>
              <w:t>018.Joint deployment of immigration liaison officers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97A201" w14:textId="77777777" w:rsidR="00A77B3E" w:rsidRDefault="00CB4887">
            <w:pPr>
              <w:spacing w:before="100"/>
              <w:jc w:val="right"/>
              <w:rPr>
                <w:color w:val="000000"/>
                <w:sz w:val="20"/>
              </w:rPr>
            </w:pPr>
            <w:r>
              <w:rPr>
                <w:color w:val="000000"/>
                <w:sz w:val="20"/>
              </w:rPr>
              <w:t>0.00</w:t>
            </w:r>
          </w:p>
        </w:tc>
      </w:tr>
      <w:tr w:rsidR="00262381" w14:paraId="206E93C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CF1610"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8E460C" w14:textId="77777777" w:rsidR="00A77B3E" w:rsidRDefault="00CB4887">
            <w:pPr>
              <w:spacing w:before="100"/>
              <w:rPr>
                <w:color w:val="000000"/>
                <w:sz w:val="20"/>
              </w:rPr>
            </w:pPr>
            <w:r>
              <w:rPr>
                <w:color w:val="000000"/>
                <w:sz w:val="20"/>
              </w:rPr>
              <w:t xml:space="preserve">019.Large-scale IT </w:t>
            </w:r>
            <w:proofErr w:type="gramStart"/>
            <w:r>
              <w:rPr>
                <w:color w:val="000000"/>
                <w:sz w:val="20"/>
              </w:rPr>
              <w:t>systems  -</w:t>
            </w:r>
            <w:proofErr w:type="gramEnd"/>
            <w:r>
              <w:rPr>
                <w:color w:val="000000"/>
                <w:sz w:val="20"/>
              </w:rPr>
              <w:t xml:space="preserve"> Eurodac for border management purposes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21F2DB" w14:textId="77777777" w:rsidR="00A77B3E" w:rsidRDefault="00CB4887">
            <w:pPr>
              <w:spacing w:before="100"/>
              <w:jc w:val="right"/>
              <w:rPr>
                <w:color w:val="000000"/>
                <w:sz w:val="20"/>
              </w:rPr>
            </w:pPr>
            <w:r>
              <w:rPr>
                <w:color w:val="000000"/>
                <w:sz w:val="20"/>
              </w:rPr>
              <w:t>0.00</w:t>
            </w:r>
          </w:p>
        </w:tc>
      </w:tr>
      <w:tr w:rsidR="00262381" w14:paraId="76A5CF0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26FE92" w14:textId="77777777" w:rsidR="00A77B3E" w:rsidRDefault="00CB4887">
            <w:pPr>
              <w:spacing w:before="100"/>
              <w:rPr>
                <w:color w:val="000000"/>
                <w:sz w:val="20"/>
              </w:rPr>
            </w:pPr>
            <w:r>
              <w:rPr>
                <w:color w:val="000000"/>
                <w:sz w:val="20"/>
              </w:rPr>
              <w:lastRenderedPageBreak/>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010E5D" w14:textId="77777777" w:rsidR="00A77B3E" w:rsidRDefault="00CB4887">
            <w:pPr>
              <w:spacing w:before="100"/>
              <w:rPr>
                <w:color w:val="000000"/>
                <w:sz w:val="20"/>
              </w:rPr>
            </w:pPr>
            <w:r>
              <w:rPr>
                <w:color w:val="000000"/>
                <w:sz w:val="20"/>
              </w:rPr>
              <w:t xml:space="preserve">020.Large-scale IT </w:t>
            </w:r>
            <w:proofErr w:type="gramStart"/>
            <w:r>
              <w:rPr>
                <w:color w:val="000000"/>
                <w:sz w:val="20"/>
              </w:rPr>
              <w:t>systems  -</w:t>
            </w:r>
            <w:proofErr w:type="gramEnd"/>
            <w:r>
              <w:rPr>
                <w:color w:val="000000"/>
                <w:sz w:val="20"/>
              </w:rPr>
              <w:t xml:space="preserve">  Entry-exit System (EES)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90F221" w14:textId="5641DA06" w:rsidR="00A77B3E" w:rsidRDefault="00CB4887">
            <w:pPr>
              <w:spacing w:before="100"/>
              <w:jc w:val="right"/>
              <w:rPr>
                <w:color w:val="000000"/>
                <w:sz w:val="20"/>
              </w:rPr>
            </w:pPr>
            <w:del w:id="131" w:author="Aivi Kuivonen" w:date="2023-05-11T14:33:00Z">
              <w:r w:rsidDel="004C0395">
                <w:rPr>
                  <w:color w:val="000000"/>
                  <w:sz w:val="20"/>
                </w:rPr>
                <w:delText>300,000.00</w:delText>
              </w:r>
            </w:del>
            <w:ins w:id="132" w:author="Aivi Kuivonen" w:date="2023-05-11T14:33:00Z">
              <w:r w:rsidR="004C0395">
                <w:rPr>
                  <w:color w:val="000000"/>
                  <w:sz w:val="20"/>
                </w:rPr>
                <w:t>0</w:t>
              </w:r>
            </w:ins>
          </w:p>
        </w:tc>
      </w:tr>
      <w:tr w:rsidR="00262381" w14:paraId="52F372D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032C4F"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C7AF89" w14:textId="77777777" w:rsidR="00A77B3E" w:rsidRDefault="00CB4887">
            <w:pPr>
              <w:spacing w:before="100"/>
              <w:rPr>
                <w:color w:val="000000"/>
                <w:sz w:val="20"/>
              </w:rPr>
            </w:pPr>
            <w:r>
              <w:rPr>
                <w:color w:val="000000"/>
                <w:sz w:val="20"/>
              </w:rPr>
              <w:t xml:space="preserve">021.Large-scale IT </w:t>
            </w:r>
            <w:proofErr w:type="gramStart"/>
            <w:r>
              <w:rPr>
                <w:color w:val="000000"/>
                <w:sz w:val="20"/>
              </w:rPr>
              <w:t>systems  -</w:t>
            </w:r>
            <w:proofErr w:type="gramEnd"/>
            <w:r>
              <w:rPr>
                <w:color w:val="000000"/>
                <w:sz w:val="20"/>
              </w:rPr>
              <w:t xml:space="preserve">  European Travel Information and </w:t>
            </w:r>
            <w:proofErr w:type="spellStart"/>
            <w:r>
              <w:rPr>
                <w:color w:val="000000"/>
                <w:sz w:val="20"/>
              </w:rPr>
              <w:t>Authorisation</w:t>
            </w:r>
            <w:proofErr w:type="spellEnd"/>
            <w:r>
              <w:rPr>
                <w:color w:val="000000"/>
                <w:sz w:val="20"/>
              </w:rPr>
              <w:t xml:space="preserve"> System (ETIAS) - others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A5F6A2" w14:textId="2029B372" w:rsidR="00A77B3E" w:rsidRDefault="00CB4887">
            <w:pPr>
              <w:spacing w:before="100"/>
              <w:jc w:val="right"/>
              <w:rPr>
                <w:color w:val="000000"/>
                <w:sz w:val="20"/>
              </w:rPr>
            </w:pPr>
            <w:del w:id="133" w:author="Aivi Kuivonen" w:date="2023-05-11T14:33:00Z">
              <w:r w:rsidDel="004C0395">
                <w:rPr>
                  <w:color w:val="000000"/>
                  <w:sz w:val="20"/>
                </w:rPr>
                <w:delText>300,000.00</w:delText>
              </w:r>
            </w:del>
            <w:ins w:id="134" w:author="Aivi Kuivonen" w:date="2023-05-11T14:33:00Z">
              <w:r w:rsidR="004C0395">
                <w:rPr>
                  <w:color w:val="000000"/>
                  <w:sz w:val="20"/>
                </w:rPr>
                <w:t>0</w:t>
              </w:r>
            </w:ins>
          </w:p>
        </w:tc>
      </w:tr>
      <w:tr w:rsidR="00262381" w14:paraId="007307E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89F26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255820" w14:textId="77777777" w:rsidR="00A77B3E" w:rsidRDefault="00CB4887">
            <w:pPr>
              <w:spacing w:before="100"/>
              <w:rPr>
                <w:color w:val="000000"/>
                <w:sz w:val="20"/>
              </w:rPr>
            </w:pPr>
            <w:r>
              <w:rPr>
                <w:color w:val="000000"/>
                <w:sz w:val="20"/>
              </w:rPr>
              <w:t xml:space="preserve">022.Large-scale IT systems - European Travel Information and </w:t>
            </w:r>
            <w:proofErr w:type="spellStart"/>
            <w:r>
              <w:rPr>
                <w:color w:val="000000"/>
                <w:sz w:val="20"/>
              </w:rPr>
              <w:t>Authorisation</w:t>
            </w:r>
            <w:proofErr w:type="spellEnd"/>
            <w:r>
              <w:rPr>
                <w:color w:val="000000"/>
                <w:sz w:val="20"/>
              </w:rPr>
              <w:t xml:space="preserve"> System (ETIAS) - Article 85(2) of Regulation (EU) 2018/1240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B27D05" w14:textId="77777777" w:rsidR="00A77B3E" w:rsidRDefault="00CB4887">
            <w:pPr>
              <w:spacing w:before="100"/>
              <w:jc w:val="right"/>
              <w:rPr>
                <w:color w:val="000000"/>
                <w:sz w:val="20"/>
              </w:rPr>
            </w:pPr>
            <w:r>
              <w:rPr>
                <w:color w:val="000000"/>
                <w:sz w:val="20"/>
              </w:rPr>
              <w:t>1,161,885.65</w:t>
            </w:r>
          </w:p>
        </w:tc>
      </w:tr>
      <w:tr w:rsidR="00262381" w14:paraId="7EFDC1E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02EFA6"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B09F22" w14:textId="77777777" w:rsidR="00A77B3E" w:rsidRDefault="00CB4887">
            <w:pPr>
              <w:spacing w:before="100"/>
              <w:rPr>
                <w:color w:val="000000"/>
                <w:sz w:val="20"/>
              </w:rPr>
            </w:pPr>
            <w:r>
              <w:rPr>
                <w:color w:val="000000"/>
                <w:sz w:val="20"/>
              </w:rPr>
              <w:t xml:space="preserve">023.Large-scale IT systems - European Travel Information and </w:t>
            </w:r>
            <w:proofErr w:type="spellStart"/>
            <w:r>
              <w:rPr>
                <w:color w:val="000000"/>
                <w:sz w:val="20"/>
              </w:rPr>
              <w:t>Authorisation</w:t>
            </w:r>
            <w:proofErr w:type="spellEnd"/>
            <w:r>
              <w:rPr>
                <w:color w:val="000000"/>
                <w:sz w:val="20"/>
              </w:rPr>
              <w:t xml:space="preserve"> System (ETIAS) - Article 85(3) of Regulation (EU) 2018/1240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D5828A" w14:textId="77777777" w:rsidR="00A77B3E" w:rsidRDefault="00CB4887">
            <w:pPr>
              <w:spacing w:before="100"/>
              <w:jc w:val="right"/>
              <w:rPr>
                <w:color w:val="000000"/>
                <w:sz w:val="20"/>
              </w:rPr>
            </w:pPr>
            <w:r>
              <w:rPr>
                <w:color w:val="000000"/>
                <w:sz w:val="20"/>
              </w:rPr>
              <w:t>0.00</w:t>
            </w:r>
          </w:p>
        </w:tc>
      </w:tr>
      <w:tr w:rsidR="00262381" w14:paraId="61D06C8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045F42"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C74491" w14:textId="77777777" w:rsidR="00A77B3E" w:rsidRDefault="00CB4887">
            <w:pPr>
              <w:spacing w:before="100"/>
              <w:rPr>
                <w:color w:val="000000"/>
                <w:sz w:val="20"/>
              </w:rPr>
            </w:pPr>
            <w:r>
              <w:rPr>
                <w:color w:val="000000"/>
                <w:sz w:val="20"/>
              </w:rPr>
              <w:t xml:space="preserve">024.Large-scale IT </w:t>
            </w:r>
            <w:proofErr w:type="gramStart"/>
            <w:r>
              <w:rPr>
                <w:color w:val="000000"/>
                <w:sz w:val="20"/>
              </w:rPr>
              <w:t>systems  -</w:t>
            </w:r>
            <w:proofErr w:type="gramEnd"/>
            <w:r>
              <w:rPr>
                <w:color w:val="000000"/>
                <w:sz w:val="20"/>
              </w:rPr>
              <w:t xml:space="preserve">  Schengen Information System (SIS)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9E1D22" w14:textId="551FDE9D" w:rsidR="00A77B3E" w:rsidRDefault="00CB4887">
            <w:pPr>
              <w:spacing w:before="100"/>
              <w:jc w:val="right"/>
              <w:rPr>
                <w:color w:val="000000"/>
                <w:sz w:val="20"/>
              </w:rPr>
            </w:pPr>
            <w:del w:id="135" w:author="Aivi Kuivonen" w:date="2023-05-11T14:28:00Z">
              <w:r w:rsidDel="004C0395">
                <w:rPr>
                  <w:color w:val="000000"/>
                  <w:sz w:val="20"/>
                </w:rPr>
                <w:delText>960,000.00</w:delText>
              </w:r>
            </w:del>
            <w:ins w:id="136" w:author="Aivi Kuivonen" w:date="2023-07-13T10:49:00Z">
              <w:r w:rsidR="003A6DE1">
                <w:rPr>
                  <w:color w:val="000000"/>
                  <w:sz w:val="20"/>
                </w:rPr>
                <w:t xml:space="preserve"> </w:t>
              </w:r>
            </w:ins>
            <w:ins w:id="137" w:author="Aivi Kuivonen" w:date="2023-05-11T14:48:00Z">
              <w:r w:rsidR="00262381">
                <w:rPr>
                  <w:iCs/>
                  <w:noProof/>
                  <w:color w:val="FF0000"/>
                  <w:sz w:val="20"/>
                </w:rPr>
                <w:t>1,</w:t>
              </w:r>
              <w:r w:rsidR="00BB4818">
                <w:rPr>
                  <w:iCs/>
                  <w:noProof/>
                  <w:color w:val="FF0000"/>
                  <w:sz w:val="20"/>
                </w:rPr>
                <w:t>841,898.42</w:t>
              </w:r>
            </w:ins>
          </w:p>
        </w:tc>
      </w:tr>
      <w:tr w:rsidR="00262381" w14:paraId="6094B46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DF71D3"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1E60C6" w14:textId="77777777" w:rsidR="00A77B3E" w:rsidRDefault="00CB4887">
            <w:pPr>
              <w:spacing w:before="100"/>
              <w:rPr>
                <w:color w:val="000000"/>
                <w:sz w:val="20"/>
              </w:rPr>
            </w:pPr>
            <w:r>
              <w:rPr>
                <w:color w:val="000000"/>
                <w:sz w:val="20"/>
              </w:rPr>
              <w:t>025.Large-scale IT systems - Interoperability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7383D0" w14:textId="61F45696" w:rsidR="00A77B3E" w:rsidRDefault="00CB4887">
            <w:pPr>
              <w:spacing w:before="100"/>
              <w:jc w:val="right"/>
              <w:rPr>
                <w:color w:val="000000"/>
                <w:sz w:val="20"/>
              </w:rPr>
            </w:pPr>
            <w:r>
              <w:rPr>
                <w:color w:val="000000"/>
                <w:sz w:val="20"/>
              </w:rPr>
              <w:t>3,015,000.00</w:t>
            </w:r>
            <w:ins w:id="138" w:author="Aivi Kuivonen" w:date="2023-07-13T10:49:00Z">
              <w:r w:rsidR="003A6DE1">
                <w:rPr>
                  <w:color w:val="000000"/>
                  <w:sz w:val="20"/>
                </w:rPr>
                <w:t xml:space="preserve"> </w:t>
              </w:r>
            </w:ins>
            <w:ins w:id="139" w:author="Aivi Kuivonen" w:date="2023-05-11T14:43:00Z">
              <w:r w:rsidR="00262381" w:rsidRPr="003A6DE1">
                <w:rPr>
                  <w:rFonts w:ascii="inherit" w:hAnsi="inherit" w:cs="Arial"/>
                  <w:color w:val="333333"/>
                  <w:sz w:val="20"/>
                  <w:bdr w:val="none" w:sz="0" w:space="0" w:color="auto" w:frame="1"/>
                </w:rPr>
                <w:t>3,997,129.25</w:t>
              </w:r>
            </w:ins>
          </w:p>
        </w:tc>
      </w:tr>
      <w:tr w:rsidR="00262381" w14:paraId="794EF62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D8C3C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DBA1A0" w14:textId="77777777" w:rsidR="00A77B3E" w:rsidRDefault="00CB4887">
            <w:pPr>
              <w:spacing w:before="100"/>
              <w:rPr>
                <w:color w:val="000000"/>
                <w:sz w:val="20"/>
              </w:rPr>
            </w:pPr>
            <w:r>
              <w:rPr>
                <w:color w:val="000000"/>
                <w:sz w:val="20"/>
              </w:rPr>
              <w:t>026.Operating support - Integrated border management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D46C64" w14:textId="145C286A" w:rsidR="00A77B3E" w:rsidRDefault="00CB4887">
            <w:pPr>
              <w:spacing w:before="100"/>
              <w:jc w:val="right"/>
              <w:rPr>
                <w:color w:val="000000"/>
                <w:sz w:val="20"/>
              </w:rPr>
            </w:pPr>
            <w:del w:id="140" w:author="Aivi Kuivonen" w:date="2023-05-11T14:23:00Z">
              <w:r w:rsidDel="00E34FD1">
                <w:rPr>
                  <w:color w:val="000000"/>
                  <w:sz w:val="20"/>
                </w:rPr>
                <w:delText>6,042,172.50</w:delText>
              </w:r>
            </w:del>
            <w:ins w:id="141" w:author="Aivi Kuivonen" w:date="2023-05-11T14:23:00Z">
              <w:r w:rsidR="00E34FD1">
                <w:rPr>
                  <w:color w:val="000000"/>
                  <w:sz w:val="20"/>
                </w:rPr>
                <w:t xml:space="preserve"> </w:t>
              </w:r>
            </w:ins>
            <w:ins w:id="142" w:author="Aivi Kuivonen" w:date="2023-05-11T14:42:00Z">
              <w:r w:rsidR="00262381">
                <w:rPr>
                  <w:color w:val="000000"/>
                  <w:sz w:val="20"/>
                </w:rPr>
                <w:t>6,107,260.70</w:t>
              </w:r>
            </w:ins>
          </w:p>
        </w:tc>
      </w:tr>
      <w:tr w:rsidR="00262381" w14:paraId="2E16CCC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45BDA9"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89DC87" w14:textId="77777777" w:rsidR="00A77B3E" w:rsidRDefault="00CB4887">
            <w:pPr>
              <w:spacing w:before="100"/>
              <w:rPr>
                <w:color w:val="000000"/>
                <w:sz w:val="20"/>
              </w:rPr>
            </w:pPr>
            <w:r>
              <w:rPr>
                <w:color w:val="000000"/>
                <w:sz w:val="20"/>
              </w:rPr>
              <w:t>027.Operating support - Large-scale IT systems for border management purposes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DE029B" w14:textId="63DDCCDB" w:rsidR="00A77B3E" w:rsidRDefault="00CB4887">
            <w:pPr>
              <w:spacing w:before="100"/>
              <w:jc w:val="right"/>
              <w:rPr>
                <w:color w:val="000000"/>
                <w:sz w:val="20"/>
              </w:rPr>
            </w:pPr>
            <w:del w:id="143" w:author="Aivi Kuivonen" w:date="2023-05-11T14:23:00Z">
              <w:r w:rsidDel="00E34FD1">
                <w:rPr>
                  <w:color w:val="000000"/>
                  <w:sz w:val="20"/>
                </w:rPr>
                <w:delText>1,660,276.50</w:delText>
              </w:r>
            </w:del>
            <w:ins w:id="144" w:author="Aivi Kuivonen" w:date="2023-05-11T14:23:00Z">
              <w:r w:rsidR="00E34FD1">
                <w:rPr>
                  <w:color w:val="000000"/>
                  <w:sz w:val="20"/>
                </w:rPr>
                <w:t xml:space="preserve"> </w:t>
              </w:r>
            </w:ins>
            <w:ins w:id="145" w:author="Aivi Kuivonen" w:date="2023-05-11T14:43:00Z">
              <w:r w:rsidR="00262381">
                <w:rPr>
                  <w:color w:val="000000"/>
                  <w:sz w:val="20"/>
                </w:rPr>
                <w:t>1,858,683.75</w:t>
              </w:r>
            </w:ins>
          </w:p>
        </w:tc>
      </w:tr>
      <w:tr w:rsidR="00262381" w14:paraId="5E54C11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BB9BCE"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5504AE" w14:textId="57328364" w:rsidR="00A77B3E" w:rsidRDefault="00CB4887">
            <w:pPr>
              <w:spacing w:before="100"/>
              <w:rPr>
                <w:color w:val="000000"/>
                <w:sz w:val="20"/>
              </w:rPr>
            </w:pPr>
            <w:r>
              <w:rPr>
                <w:color w:val="000000"/>
                <w:sz w:val="20"/>
              </w:rPr>
              <w:t xml:space="preserve">029.Data quality and data subjects’ rights to information, access to, rectification and erasure </w:t>
            </w:r>
            <w:proofErr w:type="spellStart"/>
            <w:proofErr w:type="gramStart"/>
            <w:r>
              <w:rPr>
                <w:color w:val="000000"/>
                <w:sz w:val="20"/>
              </w:rPr>
              <w:t>of,their</w:t>
            </w:r>
            <w:proofErr w:type="spellEnd"/>
            <w:proofErr w:type="gramEnd"/>
            <w:r>
              <w:rPr>
                <w:color w:val="000000"/>
                <w:sz w:val="20"/>
              </w:rPr>
              <w:t xml:space="preserve"> personal data, and to the re</w:t>
            </w:r>
            <w:r w:rsidR="00915E56">
              <w:rPr>
                <w:color w:val="000000"/>
                <w:sz w:val="20"/>
              </w:rPr>
              <w:t>s</w:t>
            </w:r>
            <w:r>
              <w:rPr>
                <w:color w:val="000000"/>
                <w:sz w:val="20"/>
              </w:rPr>
              <w:t>triction of the processing thereof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A14EB2" w14:textId="77777777" w:rsidR="00A77B3E" w:rsidRDefault="00CB4887">
            <w:pPr>
              <w:spacing w:before="100"/>
              <w:jc w:val="right"/>
              <w:rPr>
                <w:color w:val="000000"/>
                <w:sz w:val="20"/>
              </w:rPr>
            </w:pPr>
            <w:r>
              <w:rPr>
                <w:color w:val="000000"/>
                <w:sz w:val="20"/>
              </w:rPr>
              <w:t>0.00</w:t>
            </w:r>
          </w:p>
        </w:tc>
      </w:tr>
    </w:tbl>
    <w:p w14:paraId="748001DE" w14:textId="77777777" w:rsidR="00A77B3E" w:rsidRDefault="00A77B3E">
      <w:pPr>
        <w:spacing w:before="100"/>
        <w:rPr>
          <w:color w:val="000000"/>
          <w:sz w:val="20"/>
        </w:rPr>
        <w:sectPr w:rsidR="00A77B3E">
          <w:pgSz w:w="16838" w:h="11906" w:orient="landscape"/>
          <w:pgMar w:top="720" w:right="720" w:bottom="864" w:left="936" w:header="288" w:footer="72" w:gutter="0"/>
          <w:cols w:space="720"/>
          <w:noEndnote/>
          <w:docGrid w:linePitch="360"/>
        </w:sectPr>
      </w:pPr>
    </w:p>
    <w:p w14:paraId="6DD4872C" w14:textId="77777777" w:rsidR="00A77B3E" w:rsidRDefault="00CB4887">
      <w:pPr>
        <w:pStyle w:val="Heading2"/>
        <w:spacing w:before="100" w:after="0"/>
        <w:rPr>
          <w:rFonts w:ascii="Times New Roman" w:hAnsi="Times New Roman" w:cs="Times New Roman"/>
          <w:b w:val="0"/>
          <w:i w:val="0"/>
          <w:color w:val="000000"/>
          <w:sz w:val="24"/>
        </w:rPr>
      </w:pPr>
      <w:bookmarkStart w:id="146" w:name="_Toc256000057"/>
      <w:r>
        <w:rPr>
          <w:rFonts w:ascii="Times New Roman" w:hAnsi="Times New Roman" w:cs="Times New Roman"/>
          <w:b w:val="0"/>
          <w:i w:val="0"/>
          <w:color w:val="000000"/>
          <w:sz w:val="24"/>
        </w:rPr>
        <w:lastRenderedPageBreak/>
        <w:t>2.1. Specific objective: 2. Common visa policy</w:t>
      </w:r>
      <w:bookmarkEnd w:id="146"/>
    </w:p>
    <w:p w14:paraId="0D52A7FC" w14:textId="77777777" w:rsidR="00A77B3E" w:rsidRDefault="00A77B3E">
      <w:pPr>
        <w:spacing w:before="100"/>
        <w:rPr>
          <w:color w:val="000000"/>
          <w:sz w:val="0"/>
        </w:rPr>
      </w:pPr>
    </w:p>
    <w:p w14:paraId="370331E9" w14:textId="77777777" w:rsidR="00A77B3E" w:rsidRDefault="00CB4887">
      <w:pPr>
        <w:pStyle w:val="Heading3"/>
        <w:spacing w:before="100" w:after="0"/>
        <w:rPr>
          <w:rFonts w:ascii="Times New Roman" w:hAnsi="Times New Roman" w:cs="Times New Roman"/>
          <w:b w:val="0"/>
          <w:color w:val="000000"/>
          <w:sz w:val="24"/>
        </w:rPr>
      </w:pPr>
      <w:bookmarkStart w:id="147" w:name="_Toc256000058"/>
      <w:r>
        <w:rPr>
          <w:rFonts w:ascii="Times New Roman" w:hAnsi="Times New Roman" w:cs="Times New Roman"/>
          <w:b w:val="0"/>
          <w:color w:val="000000"/>
          <w:sz w:val="24"/>
        </w:rPr>
        <w:t>2.1.1. Description of the specific objective</w:t>
      </w:r>
      <w:bookmarkEnd w:id="147"/>
    </w:p>
    <w:p w14:paraId="109E767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684B6474"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326268" w14:textId="77777777" w:rsidR="00A77B3E" w:rsidRDefault="00A77B3E" w:rsidP="00A6056E">
            <w:pPr>
              <w:spacing w:before="100"/>
              <w:jc w:val="both"/>
              <w:rPr>
                <w:color w:val="000000"/>
                <w:sz w:val="0"/>
              </w:rPr>
            </w:pPr>
          </w:p>
          <w:p w14:paraId="69F600B4" w14:textId="77777777" w:rsidR="00A77B3E" w:rsidRDefault="00CB4887" w:rsidP="00A6056E">
            <w:pPr>
              <w:spacing w:before="100"/>
              <w:jc w:val="both"/>
              <w:rPr>
                <w:color w:val="000000"/>
              </w:rPr>
            </w:pPr>
            <w:r>
              <w:rPr>
                <w:color w:val="000000"/>
              </w:rPr>
              <w:t>In Estonia the implementation of the EU visa policy is mainly a responsibility of the PBGB and the Ministry of Foreign Affairs.</w:t>
            </w:r>
          </w:p>
          <w:p w14:paraId="1D85D9D3" w14:textId="77777777" w:rsidR="00A77B3E" w:rsidRDefault="00CB4887" w:rsidP="00A6056E">
            <w:pPr>
              <w:spacing w:before="100"/>
              <w:jc w:val="both"/>
              <w:rPr>
                <w:color w:val="000000"/>
              </w:rPr>
            </w:pPr>
            <w:r>
              <w:rPr>
                <w:color w:val="000000"/>
              </w:rPr>
              <w:t>The EU visa policy makes it easier to travel to the European Union. At the same time, EU visa policy mitigates security risks and the risks associated with irregular migration to the EU. In an area without internal borders, strong and efficient checks on persons entering the EU are needed to detect anyone who may pose a security risk. To ensure that such persons do not pass the EU’s borders unnoticed, decision makers need to have the right information at the right time to do their job of protecting EU citizens.</w:t>
            </w:r>
          </w:p>
          <w:p w14:paraId="330244BA" w14:textId="77777777" w:rsidR="00A77B3E" w:rsidRDefault="00CB4887" w:rsidP="00A6056E">
            <w:pPr>
              <w:spacing w:before="100"/>
              <w:jc w:val="both"/>
              <w:rPr>
                <w:color w:val="000000"/>
              </w:rPr>
            </w:pPr>
            <w:r>
              <w:rPr>
                <w:color w:val="000000"/>
              </w:rPr>
              <w:t xml:space="preserve">At the same time, visa application process must be efficient, client friendly and security measures must comply with data </w:t>
            </w:r>
            <w:proofErr w:type="spellStart"/>
            <w:r>
              <w:rPr>
                <w:color w:val="000000"/>
              </w:rPr>
              <w:t>proection</w:t>
            </w:r>
            <w:proofErr w:type="spellEnd"/>
            <w:r>
              <w:rPr>
                <w:color w:val="000000"/>
              </w:rPr>
              <w:t xml:space="preserve"> requirements.</w:t>
            </w:r>
          </w:p>
          <w:p w14:paraId="79135B93" w14:textId="77777777" w:rsidR="00A77B3E" w:rsidRDefault="00CB4887" w:rsidP="00A6056E">
            <w:pPr>
              <w:spacing w:before="100"/>
              <w:jc w:val="both"/>
              <w:rPr>
                <w:color w:val="000000"/>
              </w:rPr>
            </w:pPr>
            <w:r>
              <w:rPr>
                <w:color w:val="000000"/>
              </w:rPr>
              <w:t xml:space="preserve">To ensure harmonized approach </w:t>
            </w:r>
            <w:proofErr w:type="gramStart"/>
            <w:r>
              <w:rPr>
                <w:color w:val="000000"/>
              </w:rPr>
              <w:t>with regard to</w:t>
            </w:r>
            <w:proofErr w:type="gramEnd"/>
            <w:r>
              <w:rPr>
                <w:color w:val="000000"/>
              </w:rPr>
              <w:t xml:space="preserve"> the issuance of visas and to facilitate legitimate travel and, while helping prevent migratory and security risks, Estonia has decided to implement following measures funded from BMVI:</w:t>
            </w:r>
          </w:p>
          <w:p w14:paraId="76AD0598" w14:textId="77777777" w:rsidR="00A77B3E" w:rsidRDefault="00CB4887" w:rsidP="00A6056E">
            <w:pPr>
              <w:numPr>
                <w:ilvl w:val="0"/>
                <w:numId w:val="11"/>
              </w:numPr>
              <w:spacing w:before="100"/>
              <w:jc w:val="both"/>
              <w:rPr>
                <w:color w:val="000000"/>
              </w:rPr>
            </w:pPr>
            <w:r>
              <w:rPr>
                <w:b/>
                <w:bCs/>
                <w:color w:val="000000"/>
              </w:rPr>
              <w:t xml:space="preserve">Setting up, operating and maintaining large-scale IT systems pursuant to Union law in the area of the common policy on visas, in particular the Visa Information System (VIS) including the interoperability of these large-scale IT systems and their communication infrastructure, and actions to enhance data quality and the provision of </w:t>
            </w:r>
            <w:proofErr w:type="gramStart"/>
            <w:r>
              <w:rPr>
                <w:b/>
                <w:bCs/>
                <w:color w:val="000000"/>
              </w:rPr>
              <w:t>information</w:t>
            </w:r>
            <w:proofErr w:type="gramEnd"/>
          </w:p>
          <w:p w14:paraId="66BC8756" w14:textId="77777777" w:rsidR="00A77B3E" w:rsidRDefault="00CB4887" w:rsidP="00A6056E">
            <w:pPr>
              <w:spacing w:before="100"/>
              <w:jc w:val="both"/>
              <w:rPr>
                <w:color w:val="000000"/>
              </w:rPr>
            </w:pPr>
            <w:r>
              <w:rPr>
                <w:color w:val="000000"/>
              </w:rPr>
              <w:t xml:space="preserve">To ensure that sufficient security information is available about persons travelling to the EU with a visa, the </w:t>
            </w:r>
            <w:r>
              <w:rPr>
                <w:b/>
                <w:bCs/>
                <w:color w:val="000000"/>
              </w:rPr>
              <w:t>Visa Information System</w:t>
            </w:r>
            <w:r>
              <w:rPr>
                <w:color w:val="000000"/>
              </w:rPr>
              <w:t xml:space="preserve"> (VIS) needs an upgrade. Estonia joined VIS in 2011 and introduced the system in </w:t>
            </w:r>
            <w:proofErr w:type="gramStart"/>
            <w:r>
              <w:rPr>
                <w:color w:val="000000"/>
              </w:rPr>
              <w:t>all of</w:t>
            </w:r>
            <w:proofErr w:type="gramEnd"/>
            <w:r>
              <w:rPr>
                <w:color w:val="000000"/>
              </w:rPr>
              <w:t xml:space="preserve"> the foreign representations where visas are issued. VIS Mail, VIS Mail 2, VISA Code Plus and further development of the visa consultation system have been rolled out over time.</w:t>
            </w:r>
          </w:p>
          <w:p w14:paraId="69A0D677" w14:textId="77777777" w:rsidR="00A77B3E" w:rsidRDefault="00CB4887" w:rsidP="00A6056E">
            <w:pPr>
              <w:spacing w:before="100"/>
              <w:jc w:val="both"/>
              <w:rPr>
                <w:color w:val="000000"/>
              </w:rPr>
            </w:pPr>
            <w:r>
              <w:rPr>
                <w:color w:val="000000"/>
              </w:rPr>
              <w:t xml:space="preserve">State budget, ERDF and ISFB funding was and is used to implement VIS. The specialized VIS developing team in the Development and IT Centre of the Ministry of the Interior is consistently making smaller adjustments to the system. The upgraded system needs to be fully interoperable with other EU information systems. Estonia has decided to finance next generation </w:t>
            </w:r>
            <w:r>
              <w:rPr>
                <w:b/>
                <w:bCs/>
                <w:color w:val="000000"/>
              </w:rPr>
              <w:t>VIS and its interfaces with other EU large-scale IT systems under BMVI as a priority.</w:t>
            </w:r>
          </w:p>
          <w:p w14:paraId="5A508678" w14:textId="77777777" w:rsidR="00A77B3E" w:rsidRDefault="00CB4887" w:rsidP="00A6056E">
            <w:pPr>
              <w:spacing w:before="100"/>
              <w:jc w:val="both"/>
              <w:rPr>
                <w:color w:val="000000"/>
              </w:rPr>
            </w:pPr>
            <w:r>
              <w:rPr>
                <w:color w:val="000000"/>
              </w:rPr>
              <w:t xml:space="preserve">To ensure reliable verification and identification of visa applicants, it is necessary to process biometric data in the VIS. ISFB funds were used for upgrading workplaces in the consular offices; computers and fingerprint scanners were purchased. In addition, the Ministry of Foreign Affairs acquired and installed 45 </w:t>
            </w:r>
            <w:proofErr w:type="spellStart"/>
            <w:r>
              <w:rPr>
                <w:color w:val="000000"/>
              </w:rPr>
              <w:t>Dermalog</w:t>
            </w:r>
            <w:proofErr w:type="spellEnd"/>
            <w:r>
              <w:rPr>
                <w:color w:val="000000"/>
              </w:rPr>
              <w:t xml:space="preserve"> LF10 scanners for capturing biometric data (10 fingerprints) financed from the state budget. BMVI will be used for renewal of </w:t>
            </w:r>
            <w:r>
              <w:rPr>
                <w:b/>
                <w:bCs/>
                <w:color w:val="000000"/>
              </w:rPr>
              <w:t>fingerprint scanners</w:t>
            </w:r>
            <w:r>
              <w:rPr>
                <w:color w:val="000000"/>
              </w:rPr>
              <w:t xml:space="preserve"> and </w:t>
            </w:r>
            <w:r>
              <w:rPr>
                <w:b/>
                <w:bCs/>
                <w:color w:val="000000"/>
              </w:rPr>
              <w:t>facial recognition equipment</w:t>
            </w:r>
            <w:r>
              <w:rPr>
                <w:color w:val="000000"/>
              </w:rPr>
              <w:t>.</w:t>
            </w:r>
          </w:p>
          <w:p w14:paraId="5E43915E" w14:textId="77777777" w:rsidR="00A77B3E" w:rsidRDefault="00CB4887" w:rsidP="00A6056E">
            <w:pPr>
              <w:numPr>
                <w:ilvl w:val="0"/>
                <w:numId w:val="12"/>
              </w:numPr>
              <w:spacing w:before="100"/>
              <w:jc w:val="both"/>
              <w:rPr>
                <w:color w:val="000000"/>
              </w:rPr>
            </w:pPr>
            <w:r>
              <w:rPr>
                <w:b/>
                <w:bCs/>
                <w:color w:val="000000"/>
              </w:rPr>
              <w:t>providing efficient and client</w:t>
            </w:r>
            <w:r>
              <w:rPr>
                <w:b/>
                <w:bCs/>
                <w:color w:val="000000"/>
              </w:rPr>
              <w:noBreakHyphen/>
              <w:t>friendly services to visa applicants while maintaining the security and integrity of the visa procedure, and fully respecting the human dignity and the integrity of the applicant or of the visa holder in accordance with Article 7(2) of Regulation (EC) No 767/2008 of the European Parliament and of the Council of 9 July 2008 concerning the Visa Information System (VIS) and the exchange of data between Member States on short-stay visas</w:t>
            </w:r>
          </w:p>
          <w:p w14:paraId="612CB2F1" w14:textId="77777777" w:rsidR="00A77B3E" w:rsidRDefault="00CB4887" w:rsidP="00A6056E">
            <w:pPr>
              <w:numPr>
                <w:ilvl w:val="0"/>
                <w:numId w:val="12"/>
              </w:numPr>
              <w:spacing w:before="100"/>
              <w:jc w:val="both"/>
              <w:rPr>
                <w:color w:val="000000"/>
              </w:rPr>
            </w:pPr>
            <w:r>
              <w:rPr>
                <w:b/>
                <w:bCs/>
                <w:color w:val="000000"/>
              </w:rPr>
              <w:t xml:space="preserve">ensuring the uniform application of the Union acquis on visas, including the further development and </w:t>
            </w:r>
            <w:proofErr w:type="spellStart"/>
            <w:r>
              <w:rPr>
                <w:b/>
                <w:bCs/>
                <w:color w:val="000000"/>
              </w:rPr>
              <w:t>modernisation</w:t>
            </w:r>
            <w:proofErr w:type="spellEnd"/>
            <w:r>
              <w:rPr>
                <w:b/>
                <w:bCs/>
                <w:color w:val="000000"/>
              </w:rPr>
              <w:t xml:space="preserve"> of the common policy on visas </w:t>
            </w:r>
            <w:r>
              <w:rPr>
                <w:color w:val="000000"/>
              </w:rPr>
              <w:t>and</w:t>
            </w:r>
          </w:p>
          <w:p w14:paraId="0AD9A1B1" w14:textId="77777777" w:rsidR="00A77B3E" w:rsidRDefault="00CB4887" w:rsidP="00A6056E">
            <w:pPr>
              <w:numPr>
                <w:ilvl w:val="0"/>
                <w:numId w:val="12"/>
              </w:numPr>
              <w:spacing w:before="100"/>
              <w:jc w:val="both"/>
              <w:rPr>
                <w:color w:val="000000"/>
              </w:rPr>
            </w:pPr>
            <w:r>
              <w:rPr>
                <w:b/>
                <w:bCs/>
                <w:color w:val="000000"/>
              </w:rPr>
              <w:t xml:space="preserve">supporting Member States in issuing visas, including visas with limited territorial validity as referred to in Article 25 of Regulation (EC) No 810/2009 on humanitarian grounds, for reasons of national interest or because of international </w:t>
            </w:r>
            <w:proofErr w:type="gramStart"/>
            <w:r>
              <w:rPr>
                <w:b/>
                <w:bCs/>
                <w:color w:val="000000"/>
              </w:rPr>
              <w:t>obligations</w:t>
            </w:r>
            <w:proofErr w:type="gramEnd"/>
          </w:p>
          <w:p w14:paraId="5A1CCA7B" w14:textId="77777777" w:rsidR="00A77B3E" w:rsidRDefault="00CB4887" w:rsidP="00A6056E">
            <w:pPr>
              <w:spacing w:before="100"/>
              <w:jc w:val="both"/>
              <w:rPr>
                <w:color w:val="000000"/>
              </w:rPr>
            </w:pPr>
            <w:r>
              <w:rPr>
                <w:color w:val="000000"/>
              </w:rPr>
              <w:t xml:space="preserve">The MFA and the Estonian Internal Security Service have assessed that the representations of Estonia comply with security requirements and the environment is </w:t>
            </w:r>
            <w:proofErr w:type="gramStart"/>
            <w:r>
              <w:rPr>
                <w:color w:val="000000"/>
              </w:rPr>
              <w:t>client-friendly</w:t>
            </w:r>
            <w:proofErr w:type="gramEnd"/>
            <w:r>
              <w:rPr>
                <w:color w:val="000000"/>
              </w:rPr>
              <w:t>. All investments regarding the infrastructure that might be needed in the future, will be funded from the state budget.</w:t>
            </w:r>
          </w:p>
          <w:p w14:paraId="1D90BFF4" w14:textId="77777777" w:rsidR="00A77B3E" w:rsidRDefault="00CB4887" w:rsidP="00A6056E">
            <w:pPr>
              <w:spacing w:before="100"/>
              <w:jc w:val="both"/>
              <w:rPr>
                <w:color w:val="000000"/>
              </w:rPr>
            </w:pPr>
            <w:r>
              <w:rPr>
                <w:color w:val="000000"/>
              </w:rPr>
              <w:lastRenderedPageBreak/>
              <w:t xml:space="preserve">All round the world, there are 19 Estonian representations processing Schengen visas. Estonia represents 5 Member States (Netherlands, Lithuania, Finland, </w:t>
            </w:r>
            <w:proofErr w:type="gramStart"/>
            <w:r>
              <w:rPr>
                <w:color w:val="000000"/>
              </w:rPr>
              <w:t>Sweden</w:t>
            </w:r>
            <w:proofErr w:type="gramEnd"/>
            <w:r>
              <w:rPr>
                <w:color w:val="000000"/>
              </w:rPr>
              <w:t xml:space="preserve"> and Denmark) in processing Schengen visas in five countries.</w:t>
            </w:r>
          </w:p>
          <w:p w14:paraId="5520C35D" w14:textId="77777777" w:rsidR="00A77B3E" w:rsidRDefault="00CB4887" w:rsidP="00A6056E">
            <w:pPr>
              <w:spacing w:before="100"/>
              <w:jc w:val="both"/>
              <w:rPr>
                <w:color w:val="000000"/>
              </w:rPr>
            </w:pPr>
            <w:r>
              <w:rPr>
                <w:color w:val="000000"/>
              </w:rPr>
              <w:t>61 employees in Estonian MFA are currently dealing with visa questions (32 consuls, 4 expat technical staff and 25 local technical staff). In 2020 25 555 Schengen visa applications were processed of which 24 970 visas were issued in the foreign representations of Estonia. In 2019 the respective numbers were 145 711 and 143 582. The decrease was stemmed from COVID-19 pandemic. Should the environment change for the better, and free travel is possible again, there is a high possibility that numbers will grow.</w:t>
            </w:r>
          </w:p>
          <w:p w14:paraId="64F3AAD0" w14:textId="77777777" w:rsidR="00A77B3E" w:rsidRDefault="00CB4887" w:rsidP="00A6056E">
            <w:pPr>
              <w:spacing w:before="100"/>
              <w:jc w:val="both"/>
              <w:rPr>
                <w:color w:val="000000"/>
              </w:rPr>
            </w:pPr>
            <w:r>
              <w:rPr>
                <w:color w:val="000000"/>
              </w:rPr>
              <w:t xml:space="preserve">Officials dealing with visa processing are trained regularly to ensure harmonized application of the Visa Code, the VIS Regulation, falsified documents etc. </w:t>
            </w:r>
            <w:r>
              <w:rPr>
                <w:b/>
                <w:bCs/>
                <w:color w:val="000000"/>
              </w:rPr>
              <w:t>Trainings and internship missions</w:t>
            </w:r>
            <w:r>
              <w:rPr>
                <w:color w:val="000000"/>
              </w:rPr>
              <w:t xml:space="preserve"> were partially funded by the </w:t>
            </w:r>
            <w:proofErr w:type="gramStart"/>
            <w:r>
              <w:rPr>
                <w:color w:val="000000"/>
              </w:rPr>
              <w:t>ISFB</w:t>
            </w:r>
            <w:proofErr w:type="gramEnd"/>
            <w:r>
              <w:rPr>
                <w:color w:val="000000"/>
              </w:rPr>
              <w:t xml:space="preserve"> and this will be continued under BMVI.</w:t>
            </w:r>
          </w:p>
          <w:p w14:paraId="72ECDA35" w14:textId="77777777" w:rsidR="00A77B3E" w:rsidRDefault="00CB4887" w:rsidP="00A6056E">
            <w:pPr>
              <w:spacing w:before="100"/>
              <w:jc w:val="both"/>
              <w:rPr>
                <w:color w:val="000000"/>
              </w:rPr>
            </w:pPr>
            <w:r>
              <w:rPr>
                <w:color w:val="000000"/>
              </w:rPr>
              <w:t>In addition to training, new technological solutions should be created and used.</w:t>
            </w:r>
          </w:p>
          <w:p w14:paraId="037C0BA2" w14:textId="16365C2D" w:rsidR="00A77B3E" w:rsidRDefault="00CB4887" w:rsidP="00A6056E">
            <w:pPr>
              <w:spacing w:before="100"/>
              <w:jc w:val="both"/>
              <w:rPr>
                <w:color w:val="000000"/>
              </w:rPr>
            </w:pPr>
            <w:r>
              <w:rPr>
                <w:color w:val="000000"/>
              </w:rPr>
              <w:t xml:space="preserve">The European Commission initiated the transition to a </w:t>
            </w:r>
            <w:r>
              <w:rPr>
                <w:b/>
                <w:bCs/>
                <w:color w:val="000000"/>
              </w:rPr>
              <w:t>digital visa</w:t>
            </w:r>
            <w:r>
              <w:rPr>
                <w:color w:val="000000"/>
              </w:rPr>
              <w:t xml:space="preserve"> procedure based on a proposal made by the Estonian Presidency. An analysis report was prepared in 2019 and a working group on digitization was convened. </w:t>
            </w:r>
            <w:ins w:id="148" w:author="Aivi Kuivonen" w:date="2023-05-08T11:08:00Z">
              <w:r w:rsidR="00DA6AAF" w:rsidRPr="00DA6AAF">
                <w:rPr>
                  <w:color w:val="000000"/>
                </w:rPr>
                <w:t>Eu-LISA and DG HOME w</w:t>
              </w:r>
            </w:ins>
            <w:ins w:id="149" w:author="Aivi Kuivonen" w:date="2023-05-08T11:09:00Z">
              <w:r w:rsidR="00DA6AAF">
                <w:rPr>
                  <w:color w:val="000000"/>
                </w:rPr>
                <w:t>orked</w:t>
              </w:r>
            </w:ins>
            <w:ins w:id="150" w:author="Aivi Kuivonen" w:date="2023-05-08T11:08:00Z">
              <w:r w:rsidR="00DA6AAF" w:rsidRPr="00DA6AAF">
                <w:rPr>
                  <w:color w:val="000000"/>
                </w:rPr>
                <w:t xml:space="preserve"> on the project to develop and test a prototype of the EU online visa application portal. The prototype of the e-application environment was introduced in 2021. </w:t>
              </w:r>
            </w:ins>
            <w:ins w:id="151" w:author="Aivi Kuivonen" w:date="2023-05-08T11:09:00Z">
              <w:r w:rsidR="00DA6AAF">
                <w:rPr>
                  <w:color w:val="000000"/>
                </w:rPr>
                <w:t>EE</w:t>
              </w:r>
            </w:ins>
            <w:ins w:id="152" w:author="Aivi Kuivonen" w:date="2023-05-08T11:08:00Z">
              <w:r w:rsidR="00DA6AAF" w:rsidRPr="00DA6AAF">
                <w:rPr>
                  <w:color w:val="000000"/>
                </w:rPr>
                <w:t xml:space="preserve"> will implement the EU visa online application platform after its completion.</w:t>
              </w:r>
              <w:r w:rsidR="00DA6AAF">
                <w:rPr>
                  <w:color w:val="000000"/>
                </w:rPr>
                <w:t xml:space="preserve"> </w:t>
              </w:r>
            </w:ins>
            <w:del w:id="153" w:author="Aivi Kuivonen" w:date="2023-05-08T11:08:00Z">
              <w:r w:rsidDel="00DA6AAF">
                <w:rPr>
                  <w:color w:val="000000"/>
                </w:rPr>
                <w:delText xml:space="preserve">Among other things, the development of an </w:delText>
              </w:r>
              <w:r w:rsidDel="00DA6AAF">
                <w:rPr>
                  <w:b/>
                  <w:bCs/>
                  <w:color w:val="000000"/>
                </w:rPr>
                <w:delText>online visa application</w:delText>
              </w:r>
              <w:r w:rsidDel="00DA6AAF">
                <w:rPr>
                  <w:color w:val="000000"/>
                </w:rPr>
                <w:delText xml:space="preserve"> is important in this context. After the national Visa Register 2.0 is completed, a new, updated, pre-filled, online visa application could be created. The current one has been in use since 2012 and is no longer sufficiently user-friendly. </w:delText>
              </w:r>
            </w:del>
          </w:p>
          <w:p w14:paraId="48D6FA60" w14:textId="77777777" w:rsidR="00A77B3E" w:rsidRDefault="00CB4887" w:rsidP="00A6056E">
            <w:pPr>
              <w:numPr>
                <w:ilvl w:val="0"/>
                <w:numId w:val="13"/>
              </w:numPr>
              <w:spacing w:before="100"/>
              <w:jc w:val="both"/>
              <w:rPr>
                <w:color w:val="000000"/>
              </w:rPr>
            </w:pPr>
            <w:r>
              <w:rPr>
                <w:color w:val="000000"/>
              </w:rPr>
              <w:t> </w:t>
            </w:r>
            <w:r>
              <w:rPr>
                <w:b/>
                <w:bCs/>
                <w:color w:val="000000"/>
              </w:rPr>
              <w:t>developing different forms of cooperation between Member States in visa processing</w:t>
            </w:r>
          </w:p>
          <w:p w14:paraId="7A501B60" w14:textId="77777777" w:rsidR="00A77B3E" w:rsidRDefault="00CB4887" w:rsidP="00A6056E">
            <w:pPr>
              <w:spacing w:before="100"/>
              <w:jc w:val="both"/>
              <w:rPr>
                <w:color w:val="000000"/>
              </w:rPr>
            </w:pPr>
            <w:r>
              <w:rPr>
                <w:color w:val="000000"/>
              </w:rPr>
              <w:t xml:space="preserve">The </w:t>
            </w:r>
            <w:r>
              <w:rPr>
                <w:b/>
                <w:bCs/>
                <w:color w:val="000000"/>
              </w:rPr>
              <w:t>exchange of best practices</w:t>
            </w:r>
            <w:r>
              <w:rPr>
                <w:color w:val="000000"/>
              </w:rPr>
              <w:t xml:space="preserve"> and experts, including the secondment of experts, as well as boosting the capacity of European networks to assess, promote, </w:t>
            </w:r>
            <w:proofErr w:type="gramStart"/>
            <w:r>
              <w:rPr>
                <w:color w:val="000000"/>
              </w:rPr>
              <w:t>support</w:t>
            </w:r>
            <w:proofErr w:type="gramEnd"/>
            <w:r>
              <w:rPr>
                <w:color w:val="000000"/>
              </w:rPr>
              <w:t xml:space="preserve"> and further develop Union policies and objectives is important.</w:t>
            </w:r>
          </w:p>
          <w:p w14:paraId="6E371E4B" w14:textId="77777777" w:rsidR="00A77B3E" w:rsidRDefault="00CB4887" w:rsidP="00A6056E">
            <w:pPr>
              <w:spacing w:before="100"/>
              <w:jc w:val="both"/>
              <w:rPr>
                <w:color w:val="000000"/>
              </w:rPr>
            </w:pPr>
            <w:r>
              <w:rPr>
                <w:color w:val="000000"/>
              </w:rPr>
              <w:t>Since the beginning of 2021, Estonia is represented by 18 Schengen Member States (Austria, Belgium, Czechia, Denmark, Finland, France, Germany, Hungary, Italy, Latvia, Lithuania, Netherland, Poland, Portugal, Sweden, Slovenia, Spain, Switzerland), in 105 countries (112 locations).</w:t>
            </w:r>
          </w:p>
          <w:p w14:paraId="53921D27" w14:textId="77777777" w:rsidR="00A77B3E" w:rsidRDefault="00CB4887" w:rsidP="00A6056E">
            <w:pPr>
              <w:spacing w:before="100"/>
              <w:jc w:val="both"/>
              <w:rPr>
                <w:color w:val="000000"/>
              </w:rPr>
            </w:pPr>
            <w:r>
              <w:rPr>
                <w:color w:val="000000"/>
              </w:rPr>
              <w:t>Since 2011 Estonia has signed co-operation contracts with an external service provider in 16 countries. Under current contracts, 170 visa venters provide services in Australia, Belarus, China, Canada, Egypt, Georgia, India, Ireland, Israel, Japan, Kazakhstan, Russia, Turkey, UK, Ukraine and in US.</w:t>
            </w:r>
          </w:p>
          <w:p w14:paraId="27754F64" w14:textId="77777777" w:rsidR="00A77B3E" w:rsidRDefault="00CB4887" w:rsidP="00A6056E">
            <w:pPr>
              <w:spacing w:before="100"/>
              <w:jc w:val="both"/>
              <w:rPr>
                <w:color w:val="000000"/>
              </w:rPr>
            </w:pPr>
            <w:r>
              <w:rPr>
                <w:color w:val="000000"/>
              </w:rPr>
              <w:t>Starting from 10 March 2022 Russian and Belarusian citizens can apply for visa only in exceptional cases: wishing to visit family members in Estonia, as well as on humanitarian grounds, e.g., serious illness or funeral of a close relative.</w:t>
            </w:r>
          </w:p>
          <w:p w14:paraId="5A736A38" w14:textId="77777777" w:rsidR="00A77B3E" w:rsidRDefault="00CB4887" w:rsidP="00A6056E">
            <w:pPr>
              <w:spacing w:before="100"/>
              <w:jc w:val="both"/>
              <w:rPr>
                <w:color w:val="000000"/>
              </w:rPr>
            </w:pPr>
            <w:r>
              <w:rPr>
                <w:color w:val="000000"/>
              </w:rPr>
              <w:t xml:space="preserve">Estonia sees BMVI funding useful for enhancing consular co-operation between Member States. </w:t>
            </w:r>
            <w:r>
              <w:rPr>
                <w:b/>
                <w:bCs/>
                <w:color w:val="000000"/>
              </w:rPr>
              <w:t>Study visits</w:t>
            </w:r>
            <w:r>
              <w:rPr>
                <w:color w:val="000000"/>
              </w:rPr>
              <w:t xml:space="preserve"> to embassies of the Member States representing Estonia in a third country could be organized. The Visa Code foresees the obligation to monitor external service providers. </w:t>
            </w:r>
            <w:r>
              <w:rPr>
                <w:b/>
                <w:bCs/>
                <w:color w:val="000000"/>
              </w:rPr>
              <w:t xml:space="preserve">Visa centers audits </w:t>
            </w:r>
            <w:r>
              <w:rPr>
                <w:color w:val="000000"/>
              </w:rPr>
              <w:t xml:space="preserve">performed in cooperation with other Member States could be financed. This form of cooperation is already in practice (for example in Austria and Germany, Germany, the Netherlands, Estonia, </w:t>
            </w:r>
            <w:proofErr w:type="gramStart"/>
            <w:r>
              <w:rPr>
                <w:color w:val="000000"/>
              </w:rPr>
              <w:t>Latvia</w:t>
            </w:r>
            <w:proofErr w:type="gramEnd"/>
            <w:r>
              <w:rPr>
                <w:color w:val="000000"/>
              </w:rPr>
              <w:t xml:space="preserve"> and Lithuania were planning to audit the visa center in Istanbul at the end of April 2020, but due to Covid pandemic it was postponed) and could be further pursued.</w:t>
            </w:r>
          </w:p>
          <w:p w14:paraId="18BEDDB5" w14:textId="77777777" w:rsidR="00A77B3E" w:rsidRDefault="00CB4887" w:rsidP="00A6056E">
            <w:pPr>
              <w:spacing w:before="100"/>
              <w:jc w:val="both"/>
              <w:rPr>
                <w:color w:val="000000"/>
              </w:rPr>
            </w:pPr>
            <w:r>
              <w:rPr>
                <w:b/>
                <w:bCs/>
                <w:color w:val="000000"/>
              </w:rPr>
              <w:t>Indicative list of actions:</w:t>
            </w:r>
          </w:p>
          <w:p w14:paraId="6D4C29CA" w14:textId="77777777" w:rsidR="00A77B3E" w:rsidRDefault="00CB4887" w:rsidP="00A6056E">
            <w:pPr>
              <w:numPr>
                <w:ilvl w:val="0"/>
                <w:numId w:val="14"/>
              </w:numPr>
              <w:spacing w:before="100"/>
              <w:jc w:val="both"/>
              <w:rPr>
                <w:color w:val="000000"/>
              </w:rPr>
            </w:pPr>
            <w:r>
              <w:rPr>
                <w:b/>
                <w:bCs/>
                <w:color w:val="000000"/>
              </w:rPr>
              <w:t>VIS related developments (priority)</w:t>
            </w:r>
          </w:p>
          <w:p w14:paraId="1DEC1DB3" w14:textId="77777777" w:rsidR="00A77B3E" w:rsidRDefault="00CB4887" w:rsidP="00A6056E">
            <w:pPr>
              <w:numPr>
                <w:ilvl w:val="0"/>
                <w:numId w:val="14"/>
              </w:numPr>
              <w:spacing w:before="100"/>
              <w:jc w:val="both"/>
              <w:rPr>
                <w:color w:val="000000"/>
              </w:rPr>
            </w:pPr>
            <w:r>
              <w:rPr>
                <w:b/>
                <w:bCs/>
                <w:color w:val="000000"/>
              </w:rPr>
              <w:t>Development of digital visa and online application in cooperation with the Commission</w:t>
            </w:r>
          </w:p>
          <w:p w14:paraId="063C247D" w14:textId="77777777" w:rsidR="00A77B3E" w:rsidRDefault="00CB4887" w:rsidP="00A6056E">
            <w:pPr>
              <w:numPr>
                <w:ilvl w:val="0"/>
                <w:numId w:val="14"/>
              </w:numPr>
              <w:spacing w:before="100"/>
              <w:jc w:val="both"/>
              <w:rPr>
                <w:color w:val="000000"/>
              </w:rPr>
            </w:pPr>
            <w:r>
              <w:rPr>
                <w:b/>
                <w:bCs/>
                <w:color w:val="000000"/>
              </w:rPr>
              <w:t>Acquisition of biometric data equipment</w:t>
            </w:r>
          </w:p>
          <w:p w14:paraId="4C507553" w14:textId="77777777" w:rsidR="00A77B3E" w:rsidRDefault="00CB4887" w:rsidP="00A6056E">
            <w:pPr>
              <w:numPr>
                <w:ilvl w:val="0"/>
                <w:numId w:val="14"/>
              </w:numPr>
              <w:spacing w:before="100"/>
              <w:jc w:val="both"/>
              <w:rPr>
                <w:color w:val="000000"/>
              </w:rPr>
            </w:pPr>
            <w:r>
              <w:rPr>
                <w:b/>
                <w:bCs/>
                <w:color w:val="000000"/>
              </w:rPr>
              <w:t>Consular staff trainings and internships</w:t>
            </w:r>
          </w:p>
          <w:p w14:paraId="45B1C78B" w14:textId="516F10DC" w:rsidR="00A77B3E" w:rsidRPr="00A00AD2" w:rsidRDefault="00CB4887" w:rsidP="00A6056E">
            <w:pPr>
              <w:numPr>
                <w:ilvl w:val="0"/>
                <w:numId w:val="14"/>
              </w:numPr>
              <w:spacing w:before="100"/>
              <w:jc w:val="both"/>
              <w:rPr>
                <w:ins w:id="154" w:author="Aivi Kuivonen" w:date="2022-09-09T15:16:00Z"/>
                <w:color w:val="000000"/>
              </w:rPr>
            </w:pPr>
            <w:r>
              <w:rPr>
                <w:b/>
                <w:bCs/>
                <w:color w:val="000000"/>
              </w:rPr>
              <w:t>External service providers audits</w:t>
            </w:r>
          </w:p>
          <w:p w14:paraId="2CE6A416" w14:textId="2731A381" w:rsidR="00A00AD2" w:rsidRPr="00A00AD2" w:rsidRDefault="00A00AD2" w:rsidP="00A6056E">
            <w:pPr>
              <w:numPr>
                <w:ilvl w:val="0"/>
                <w:numId w:val="14"/>
              </w:numPr>
              <w:spacing w:before="100"/>
              <w:jc w:val="both"/>
              <w:rPr>
                <w:b/>
                <w:bCs/>
                <w:color w:val="000000"/>
              </w:rPr>
            </w:pPr>
            <w:ins w:id="155" w:author="Aivi Kuivonen" w:date="2022-09-09T15:16:00Z">
              <w:r w:rsidRPr="00A00AD2">
                <w:rPr>
                  <w:rFonts w:asciiTheme="majorBidi" w:hAnsiTheme="majorBidi" w:cstheme="majorBidi"/>
                  <w:b/>
                  <w:bCs/>
                </w:rPr>
                <w:lastRenderedPageBreak/>
                <w:t xml:space="preserve">Measures to ensure follow up of future Schengen recommendations insofar as the deficiencies identified and the action plan concerned identifies operational measures to remedy them that require </w:t>
              </w:r>
              <w:proofErr w:type="gramStart"/>
              <w:r w:rsidRPr="00A00AD2">
                <w:rPr>
                  <w:rFonts w:asciiTheme="majorBidi" w:hAnsiTheme="majorBidi" w:cstheme="majorBidi"/>
                  <w:b/>
                  <w:bCs/>
                </w:rPr>
                <w:t>funding</w:t>
              </w:r>
            </w:ins>
            <w:proofErr w:type="gramEnd"/>
          </w:p>
          <w:p w14:paraId="504109E5" w14:textId="77777777" w:rsidR="00A77B3E" w:rsidRDefault="00CB4887" w:rsidP="00A6056E">
            <w:pPr>
              <w:spacing w:before="100"/>
              <w:jc w:val="both"/>
              <w:rPr>
                <w:color w:val="000000"/>
              </w:rPr>
            </w:pPr>
            <w:r>
              <w:rPr>
                <w:b/>
                <w:bCs/>
                <w:color w:val="000000"/>
              </w:rPr>
              <w:t>_____________________</w:t>
            </w:r>
          </w:p>
          <w:p w14:paraId="6A256D55" w14:textId="77777777" w:rsidR="00A77B3E" w:rsidRDefault="00CB4887" w:rsidP="00A6056E">
            <w:pPr>
              <w:spacing w:before="100"/>
              <w:jc w:val="both"/>
              <w:rPr>
                <w:color w:val="000000"/>
              </w:rPr>
            </w:pPr>
            <w:r>
              <w:rPr>
                <w:color w:val="000000"/>
              </w:rPr>
              <w:t>Operating support and financial instruments will not be used for visa objective.</w:t>
            </w:r>
          </w:p>
          <w:p w14:paraId="38E0393C" w14:textId="77777777" w:rsidR="00A77B3E" w:rsidRDefault="00CB4887" w:rsidP="00A6056E">
            <w:pPr>
              <w:spacing w:before="100"/>
              <w:jc w:val="both"/>
              <w:rPr>
                <w:color w:val="000000"/>
              </w:rPr>
            </w:pPr>
            <w:r>
              <w:rPr>
                <w:b/>
                <w:bCs/>
                <w:color w:val="000000"/>
              </w:rPr>
              <w:t>Results:</w:t>
            </w:r>
            <w:r>
              <w:rPr>
                <w:color w:val="000000"/>
              </w:rPr>
              <w:t xml:space="preserve"> All the Estonian representations are well </w:t>
            </w:r>
            <w:proofErr w:type="gramStart"/>
            <w:r>
              <w:rPr>
                <w:color w:val="000000"/>
              </w:rPr>
              <w:t>equipped,</w:t>
            </w:r>
            <w:proofErr w:type="gramEnd"/>
            <w:r>
              <w:rPr>
                <w:color w:val="000000"/>
              </w:rPr>
              <w:t xml:space="preserve"> visa officers are trained and provide harmonized client friendly service in line with visa code. Visa application process is efficient and secure. Border crossing for </w:t>
            </w:r>
            <w:r>
              <w:rPr>
                <w:i/>
                <w:iCs/>
                <w:color w:val="000000"/>
              </w:rPr>
              <w:t>bona fide</w:t>
            </w:r>
            <w:r>
              <w:rPr>
                <w:color w:val="000000"/>
              </w:rPr>
              <w:t xml:space="preserve"> travelers is smooth and security risks and the risks associated with irregular migration to the EU are mitigated. Developments in digital visas and e-applications are accessible to people with special needs. Web-solutions comply with WCAG 2.0 requirements. When using the VIS, each competent authority shall ensure that it does not discriminate applicants and visa holders on grounds of sex, racial or ethnic origin, religion or belief, disability, </w:t>
            </w:r>
            <w:proofErr w:type="gramStart"/>
            <w:r>
              <w:rPr>
                <w:color w:val="000000"/>
              </w:rPr>
              <w:t>age</w:t>
            </w:r>
            <w:proofErr w:type="gramEnd"/>
            <w:r>
              <w:rPr>
                <w:color w:val="000000"/>
              </w:rPr>
              <w:t xml:space="preserve"> or sexual orientation and fully respects the human dignity of the applicant or visa holder.</w:t>
            </w:r>
          </w:p>
          <w:p w14:paraId="0D008718" w14:textId="77777777" w:rsidR="00A77B3E" w:rsidRDefault="00A77B3E" w:rsidP="00A6056E">
            <w:pPr>
              <w:spacing w:before="100"/>
              <w:jc w:val="both"/>
              <w:rPr>
                <w:color w:val="000000"/>
              </w:rPr>
            </w:pPr>
          </w:p>
        </w:tc>
      </w:tr>
    </w:tbl>
    <w:p w14:paraId="2F59B3F2" w14:textId="77777777" w:rsidR="00A77B3E" w:rsidRDefault="00A77B3E">
      <w:pPr>
        <w:spacing w:before="100"/>
        <w:rPr>
          <w:color w:val="000000"/>
        </w:rPr>
        <w:sectPr w:rsidR="00A77B3E">
          <w:headerReference w:type="even" r:id="rId27"/>
          <w:headerReference w:type="default" r:id="rId28"/>
          <w:footerReference w:type="even" r:id="rId29"/>
          <w:footerReference w:type="default" r:id="rId30"/>
          <w:headerReference w:type="first" r:id="rId31"/>
          <w:footerReference w:type="first" r:id="rId32"/>
          <w:pgSz w:w="11906" w:h="16838"/>
          <w:pgMar w:top="720" w:right="936" w:bottom="864" w:left="720" w:header="0" w:footer="72" w:gutter="0"/>
          <w:cols w:space="720"/>
          <w:noEndnote/>
          <w:docGrid w:linePitch="360"/>
        </w:sectPr>
      </w:pPr>
    </w:p>
    <w:p w14:paraId="1F5923C8" w14:textId="77777777" w:rsidR="00A77B3E" w:rsidRDefault="00CB4887">
      <w:pPr>
        <w:spacing w:before="100"/>
        <w:rPr>
          <w:color w:val="000000"/>
        </w:rPr>
      </w:pPr>
      <w:r>
        <w:rPr>
          <w:color w:val="000000"/>
        </w:rPr>
        <w:lastRenderedPageBreak/>
        <w:t>2.1. Specific objective 2. Common visa policy</w:t>
      </w:r>
    </w:p>
    <w:p w14:paraId="39BE7378" w14:textId="77777777" w:rsidR="00A77B3E" w:rsidRDefault="00CB4887">
      <w:pPr>
        <w:pStyle w:val="Heading3"/>
        <w:spacing w:before="100" w:after="0"/>
        <w:rPr>
          <w:rFonts w:ascii="Times New Roman" w:hAnsi="Times New Roman" w:cs="Times New Roman"/>
          <w:b w:val="0"/>
          <w:color w:val="000000"/>
          <w:sz w:val="24"/>
        </w:rPr>
      </w:pPr>
      <w:bookmarkStart w:id="156" w:name="_Toc256000059"/>
      <w:r>
        <w:rPr>
          <w:rFonts w:ascii="Times New Roman" w:hAnsi="Times New Roman" w:cs="Times New Roman"/>
          <w:b w:val="0"/>
          <w:color w:val="000000"/>
          <w:sz w:val="24"/>
        </w:rPr>
        <w:t>2.1.2. Indicators</w:t>
      </w:r>
      <w:bookmarkEnd w:id="156"/>
    </w:p>
    <w:p w14:paraId="5A6084D4" w14:textId="77777777" w:rsidR="00A77B3E" w:rsidRDefault="00CB4887">
      <w:pPr>
        <w:spacing w:before="100"/>
        <w:rPr>
          <w:color w:val="000000"/>
          <w:sz w:val="12"/>
        </w:rPr>
      </w:pPr>
      <w:r>
        <w:rPr>
          <w:color w:val="000000"/>
        </w:rPr>
        <w:t>Reference: point (e) of Article 22(4) CPR</w:t>
      </w:r>
    </w:p>
    <w:p w14:paraId="43D4A8BC" w14:textId="77777777" w:rsidR="00A77B3E" w:rsidRDefault="00CB4887">
      <w:pPr>
        <w:pStyle w:val="Heading4"/>
        <w:spacing w:before="100" w:after="0"/>
        <w:rPr>
          <w:b w:val="0"/>
          <w:color w:val="000000"/>
          <w:sz w:val="24"/>
        </w:rPr>
      </w:pPr>
      <w:bookmarkStart w:id="157" w:name="_Toc256000060"/>
      <w:r>
        <w:rPr>
          <w:b w:val="0"/>
          <w:color w:val="000000"/>
          <w:sz w:val="24"/>
        </w:rPr>
        <w:t>Table 1: Output indicators</w:t>
      </w:r>
      <w:bookmarkEnd w:id="157"/>
    </w:p>
    <w:p w14:paraId="505A077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8035"/>
        <w:gridCol w:w="2234"/>
        <w:gridCol w:w="2140"/>
        <w:gridCol w:w="1745"/>
      </w:tblGrid>
      <w:tr w:rsidR="009C3F87" w14:paraId="22130BEB"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DD51E6" w14:textId="77777777" w:rsidR="00A77B3E" w:rsidRDefault="00CB4887">
            <w:pPr>
              <w:spacing w:before="100"/>
              <w:jc w:val="center"/>
              <w:rPr>
                <w:color w:val="000000"/>
                <w:sz w:val="20"/>
              </w:rPr>
            </w:pPr>
            <w:r>
              <w:rPr>
                <w:color w:val="000000"/>
                <w:sz w:val="20"/>
              </w:rPr>
              <w:t>ID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9BAD16" w14:textId="77777777" w:rsidR="00A77B3E" w:rsidRDefault="00CB4887">
            <w:pPr>
              <w:spacing w:before="100"/>
              <w:jc w:val="center"/>
              <w:rPr>
                <w:color w:val="000000"/>
                <w:sz w:val="20"/>
              </w:rPr>
            </w:pPr>
            <w:r>
              <w:rPr>
                <w:color w:val="000000"/>
                <w:sz w:val="20"/>
              </w:rPr>
              <w:t>Indicator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4BF83C" w14:textId="77777777" w:rsidR="00A77B3E" w:rsidRDefault="00CB4887">
            <w:pPr>
              <w:spacing w:before="100"/>
              <w:jc w:val="center"/>
              <w:rPr>
                <w:color w:val="000000"/>
                <w:sz w:val="20"/>
              </w:rPr>
            </w:pPr>
            <w:r>
              <w:rPr>
                <w:color w:val="000000"/>
                <w:sz w:val="20"/>
              </w:rPr>
              <w:t>Measurement unit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7F0E6E" w14:textId="77777777" w:rsidR="00A77B3E" w:rsidRDefault="00CB4887">
            <w:pPr>
              <w:spacing w:before="100"/>
              <w:jc w:val="center"/>
              <w:rPr>
                <w:color w:val="000000"/>
                <w:sz w:val="20"/>
              </w:rPr>
            </w:pPr>
            <w:r>
              <w:rPr>
                <w:color w:val="000000"/>
                <w:sz w:val="20"/>
              </w:rPr>
              <w:t>Milestone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597CBC" w14:textId="77777777" w:rsidR="00A77B3E" w:rsidRDefault="00CB4887">
            <w:pPr>
              <w:spacing w:before="100"/>
              <w:jc w:val="center"/>
              <w:rPr>
                <w:color w:val="000000"/>
                <w:sz w:val="20"/>
              </w:rPr>
            </w:pPr>
            <w:r>
              <w:rPr>
                <w:color w:val="000000"/>
                <w:sz w:val="20"/>
              </w:rPr>
              <w:t>Target (2029)</w:t>
            </w:r>
          </w:p>
        </w:tc>
      </w:tr>
      <w:tr w:rsidR="009C3F87" w14:paraId="66E0F0D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BD051F" w14:textId="77777777" w:rsidR="00A77B3E" w:rsidRDefault="00CB4887">
            <w:pPr>
              <w:spacing w:before="100"/>
              <w:rPr>
                <w:color w:val="000000"/>
                <w:sz w:val="20"/>
              </w:rPr>
            </w:pPr>
            <w:r>
              <w:rPr>
                <w:color w:val="000000"/>
                <w:sz w:val="20"/>
              </w:rPr>
              <w:t>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7A4C6E" w14:textId="77777777" w:rsidR="00A77B3E" w:rsidRDefault="00CB4887">
            <w:pPr>
              <w:spacing w:before="100"/>
              <w:rPr>
                <w:color w:val="000000"/>
                <w:sz w:val="20"/>
              </w:rPr>
            </w:pPr>
            <w:r>
              <w:rPr>
                <w:color w:val="000000"/>
                <w:sz w:val="20"/>
              </w:rPr>
              <w:t xml:space="preserve">Number of projects supporting the </w:t>
            </w:r>
            <w:proofErr w:type="spellStart"/>
            <w:r>
              <w:rPr>
                <w:color w:val="000000"/>
                <w:sz w:val="20"/>
              </w:rPr>
              <w:t>digitalisation</w:t>
            </w:r>
            <w:proofErr w:type="spellEnd"/>
            <w:r>
              <w:rPr>
                <w:color w:val="000000"/>
                <w:sz w:val="20"/>
              </w:rPr>
              <w:t xml:space="preserve"> of visa processing</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D2ED74"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EC5EA6" w14:textId="77777777" w:rsidR="00A77B3E" w:rsidRDefault="00CB4887">
            <w:pPr>
              <w:spacing w:before="100"/>
              <w:jc w:val="right"/>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F7C22D" w14:textId="77777777" w:rsidR="00A77B3E" w:rsidRDefault="00CB4887">
            <w:pPr>
              <w:spacing w:before="100"/>
              <w:jc w:val="right"/>
              <w:rPr>
                <w:color w:val="000000"/>
                <w:sz w:val="20"/>
              </w:rPr>
            </w:pPr>
            <w:r>
              <w:rPr>
                <w:color w:val="000000"/>
                <w:sz w:val="20"/>
              </w:rPr>
              <w:t>3</w:t>
            </w:r>
          </w:p>
        </w:tc>
      </w:tr>
      <w:tr w:rsidR="009C3F87" w14:paraId="5672CA3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8466A8" w14:textId="77777777" w:rsidR="00A77B3E" w:rsidRDefault="00CB4887">
            <w:pPr>
              <w:spacing w:before="100"/>
              <w:rPr>
                <w:color w:val="000000"/>
                <w:sz w:val="20"/>
              </w:rPr>
            </w:pPr>
            <w:r>
              <w:rPr>
                <w:color w:val="000000"/>
                <w:sz w:val="20"/>
              </w:rPr>
              <w:t>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633338" w14:textId="77777777" w:rsidR="00A77B3E" w:rsidRDefault="00CB4887">
            <w:pPr>
              <w:spacing w:before="100"/>
              <w:rPr>
                <w:color w:val="000000"/>
                <w:sz w:val="20"/>
              </w:rPr>
            </w:pPr>
            <w:r>
              <w:rPr>
                <w:color w:val="000000"/>
                <w:sz w:val="20"/>
              </w:rPr>
              <w:t>Number of participants supported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B0AC4F"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CF18B0" w14:textId="77777777" w:rsidR="00A77B3E" w:rsidRDefault="00CB4887">
            <w:pPr>
              <w:spacing w:before="100"/>
              <w:jc w:val="right"/>
              <w:rPr>
                <w:color w:val="000000"/>
                <w:sz w:val="20"/>
              </w:rPr>
            </w:pPr>
            <w:r>
              <w:rPr>
                <w:color w:val="000000"/>
                <w:sz w:val="20"/>
              </w:rPr>
              <w:t>80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F2BE14" w14:textId="77777777" w:rsidR="00A77B3E" w:rsidRDefault="00CB4887">
            <w:pPr>
              <w:spacing w:before="100"/>
              <w:jc w:val="right"/>
              <w:rPr>
                <w:color w:val="000000"/>
                <w:sz w:val="20"/>
              </w:rPr>
            </w:pPr>
            <w:r>
              <w:rPr>
                <w:color w:val="000000"/>
                <w:sz w:val="20"/>
              </w:rPr>
              <w:t>90</w:t>
            </w:r>
          </w:p>
        </w:tc>
      </w:tr>
      <w:tr w:rsidR="009C3F87" w14:paraId="3BBA56C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C3E491" w14:textId="77777777" w:rsidR="00A77B3E" w:rsidRDefault="00CB4887">
            <w:pPr>
              <w:spacing w:before="100"/>
              <w:rPr>
                <w:color w:val="000000"/>
                <w:sz w:val="20"/>
              </w:rPr>
            </w:pPr>
            <w:r>
              <w:rPr>
                <w:color w:val="000000"/>
                <w:sz w:val="20"/>
              </w:rPr>
              <w:t>O.2.2.1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244094" w14:textId="77777777" w:rsidR="00A77B3E" w:rsidRDefault="00CB4887">
            <w:pPr>
              <w:spacing w:before="100"/>
              <w:rPr>
                <w:color w:val="000000"/>
                <w:sz w:val="20"/>
              </w:rPr>
            </w:pPr>
            <w:r>
              <w:rPr>
                <w:color w:val="000000"/>
                <w:sz w:val="20"/>
              </w:rPr>
              <w:t>of which number of participants in training activities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CE468E"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7598CB" w14:textId="77777777" w:rsidR="00A77B3E" w:rsidRDefault="00CB4887">
            <w:pPr>
              <w:spacing w:before="100"/>
              <w:jc w:val="right"/>
              <w:rPr>
                <w:color w:val="000000"/>
                <w:sz w:val="20"/>
              </w:rPr>
            </w:pPr>
            <w:r>
              <w:rPr>
                <w:color w:val="000000"/>
                <w:sz w:val="20"/>
              </w:rPr>
              <w:t>60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736A1A" w14:textId="77777777" w:rsidR="00A77B3E" w:rsidRDefault="00CB4887">
            <w:pPr>
              <w:spacing w:before="100"/>
              <w:jc w:val="right"/>
              <w:rPr>
                <w:color w:val="000000"/>
                <w:sz w:val="20"/>
              </w:rPr>
            </w:pPr>
            <w:r>
              <w:rPr>
                <w:color w:val="000000"/>
                <w:sz w:val="20"/>
              </w:rPr>
              <w:t>70</w:t>
            </w:r>
          </w:p>
        </w:tc>
      </w:tr>
      <w:tr w:rsidR="009C3F87" w14:paraId="6AF9D0C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A05A12" w14:textId="77777777" w:rsidR="00A77B3E" w:rsidRDefault="00CB4887">
            <w:pPr>
              <w:spacing w:before="100"/>
              <w:rPr>
                <w:color w:val="000000"/>
                <w:sz w:val="20"/>
              </w:rPr>
            </w:pPr>
            <w:r>
              <w:rPr>
                <w:color w:val="000000"/>
                <w:sz w:val="20"/>
              </w:rPr>
              <w:t>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AC6AD1" w14:textId="77777777" w:rsidR="00A77B3E" w:rsidRDefault="00CB4887">
            <w:pPr>
              <w:spacing w:before="100"/>
              <w:rPr>
                <w:color w:val="000000"/>
                <w:sz w:val="20"/>
              </w:rPr>
            </w:pPr>
            <w:r>
              <w:rPr>
                <w:color w:val="000000"/>
                <w:sz w:val="20"/>
              </w:rPr>
              <w:t>Number of staff deployed to consulates in third countries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8A7438"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996D32"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FF0F47" w14:textId="77777777" w:rsidR="00A77B3E" w:rsidRDefault="00CB4887">
            <w:pPr>
              <w:spacing w:before="100"/>
              <w:jc w:val="right"/>
              <w:rPr>
                <w:color w:val="000000"/>
                <w:sz w:val="20"/>
              </w:rPr>
            </w:pPr>
            <w:r>
              <w:rPr>
                <w:color w:val="000000"/>
                <w:sz w:val="20"/>
              </w:rPr>
              <w:t>0</w:t>
            </w:r>
          </w:p>
        </w:tc>
      </w:tr>
      <w:tr w:rsidR="009C3F87" w14:paraId="7F16FDC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CB9F7E" w14:textId="77777777" w:rsidR="00A77B3E" w:rsidRDefault="00CB4887">
            <w:pPr>
              <w:spacing w:before="100"/>
              <w:rPr>
                <w:color w:val="000000"/>
                <w:sz w:val="20"/>
              </w:rPr>
            </w:pPr>
            <w:r>
              <w:rPr>
                <w:color w:val="000000"/>
                <w:sz w:val="20"/>
              </w:rPr>
              <w:t>O.2.3.1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B24A9C" w14:textId="77777777" w:rsidR="00A77B3E" w:rsidRDefault="00CB4887">
            <w:pPr>
              <w:spacing w:before="100"/>
              <w:rPr>
                <w:color w:val="000000"/>
                <w:sz w:val="20"/>
              </w:rPr>
            </w:pPr>
            <w:r>
              <w:rPr>
                <w:color w:val="000000"/>
                <w:sz w:val="20"/>
              </w:rPr>
              <w:t xml:space="preserve">of which number of staff deployed for visa processing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E53876"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B3CF07"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19EFF2" w14:textId="77777777" w:rsidR="00A77B3E" w:rsidRDefault="00CB4887">
            <w:pPr>
              <w:spacing w:before="100"/>
              <w:jc w:val="right"/>
              <w:rPr>
                <w:color w:val="000000"/>
                <w:sz w:val="20"/>
              </w:rPr>
            </w:pPr>
            <w:r>
              <w:rPr>
                <w:color w:val="000000"/>
                <w:sz w:val="20"/>
              </w:rPr>
              <w:t>0</w:t>
            </w:r>
          </w:p>
        </w:tc>
      </w:tr>
      <w:tr w:rsidR="009C3F87" w14:paraId="1014103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13175C" w14:textId="77777777" w:rsidR="00A77B3E" w:rsidRDefault="00CB4887">
            <w:pPr>
              <w:spacing w:before="100"/>
              <w:rPr>
                <w:color w:val="000000"/>
                <w:sz w:val="20"/>
              </w:rPr>
            </w:pPr>
            <w:r>
              <w:rPr>
                <w:color w:val="000000"/>
                <w:sz w:val="20"/>
              </w:rPr>
              <w:t>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73EA54" w14:textId="77777777" w:rsidR="00A77B3E" w:rsidRDefault="00CB4887">
            <w:pPr>
              <w:spacing w:before="100"/>
              <w:rPr>
                <w:color w:val="000000"/>
                <w:sz w:val="20"/>
              </w:rPr>
            </w:pPr>
            <w:r>
              <w:rPr>
                <w:color w:val="000000"/>
                <w:sz w:val="20"/>
              </w:rPr>
              <w:t>Number of IT functionalities developed / maintained / upgraded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F18469"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0719F91" w14:textId="77777777" w:rsidR="00A77B3E" w:rsidRDefault="00CB4887">
            <w:pPr>
              <w:spacing w:before="100"/>
              <w:jc w:val="right"/>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0334F9" w14:textId="77777777" w:rsidR="00A77B3E" w:rsidRDefault="00CB4887">
            <w:pPr>
              <w:spacing w:before="100"/>
              <w:jc w:val="right"/>
              <w:rPr>
                <w:color w:val="000000"/>
                <w:sz w:val="20"/>
              </w:rPr>
            </w:pPr>
            <w:r>
              <w:rPr>
                <w:color w:val="000000"/>
                <w:sz w:val="20"/>
              </w:rPr>
              <w:t>2</w:t>
            </w:r>
          </w:p>
        </w:tc>
      </w:tr>
      <w:tr w:rsidR="009C3F87" w14:paraId="0A4A104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C007EB" w14:textId="77777777" w:rsidR="00A77B3E" w:rsidRDefault="00CB4887">
            <w:pPr>
              <w:spacing w:before="100"/>
              <w:rPr>
                <w:color w:val="000000"/>
                <w:sz w:val="20"/>
              </w:rPr>
            </w:pPr>
            <w:r>
              <w:rPr>
                <w:color w:val="000000"/>
                <w:sz w:val="20"/>
              </w:rPr>
              <w:t>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FCA3B5" w14:textId="77777777" w:rsidR="00A77B3E" w:rsidRDefault="00CB4887">
            <w:pPr>
              <w:spacing w:before="100"/>
              <w:rPr>
                <w:color w:val="000000"/>
                <w:sz w:val="20"/>
              </w:rPr>
            </w:pPr>
            <w:r>
              <w:rPr>
                <w:color w:val="000000"/>
                <w:sz w:val="20"/>
              </w:rPr>
              <w:t>Number of large-scale IT systems developed / maintained / upgraded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210870"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4D4E36"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BE36D3" w14:textId="77777777" w:rsidR="00A77B3E" w:rsidRDefault="00CB4887">
            <w:pPr>
              <w:spacing w:before="100"/>
              <w:jc w:val="right"/>
              <w:rPr>
                <w:color w:val="000000"/>
                <w:sz w:val="20"/>
              </w:rPr>
            </w:pPr>
            <w:r>
              <w:rPr>
                <w:color w:val="000000"/>
                <w:sz w:val="20"/>
              </w:rPr>
              <w:t>1</w:t>
            </w:r>
          </w:p>
        </w:tc>
      </w:tr>
      <w:tr w:rsidR="009C3F87" w14:paraId="1EF2825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5E643B" w14:textId="77777777" w:rsidR="00A77B3E" w:rsidRDefault="00CB4887">
            <w:pPr>
              <w:spacing w:before="100"/>
              <w:rPr>
                <w:color w:val="000000"/>
                <w:sz w:val="20"/>
              </w:rPr>
            </w:pPr>
            <w:r>
              <w:rPr>
                <w:color w:val="000000"/>
                <w:sz w:val="20"/>
              </w:rPr>
              <w:t>O.2.5.1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38045F" w14:textId="77777777" w:rsidR="00A77B3E" w:rsidRDefault="00CB4887">
            <w:pPr>
              <w:spacing w:before="100"/>
              <w:rPr>
                <w:color w:val="000000"/>
                <w:sz w:val="20"/>
              </w:rPr>
            </w:pPr>
            <w:r>
              <w:rPr>
                <w:color w:val="000000"/>
                <w:sz w:val="20"/>
              </w:rPr>
              <w:t xml:space="preserve">of which number of large-scale IT systems developed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0CA1A7"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A2684B"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880347" w14:textId="77777777" w:rsidR="00A77B3E" w:rsidRDefault="00CB4887">
            <w:pPr>
              <w:spacing w:before="100"/>
              <w:jc w:val="right"/>
              <w:rPr>
                <w:color w:val="000000"/>
                <w:sz w:val="20"/>
              </w:rPr>
            </w:pPr>
            <w:r>
              <w:rPr>
                <w:color w:val="000000"/>
                <w:sz w:val="20"/>
              </w:rPr>
              <w:t>1</w:t>
            </w:r>
          </w:p>
        </w:tc>
      </w:tr>
      <w:tr w:rsidR="009C3F87" w14:paraId="4AAA066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7F7C14" w14:textId="77777777" w:rsidR="00A77B3E" w:rsidRDefault="00CB4887">
            <w:pPr>
              <w:spacing w:before="100"/>
              <w:rPr>
                <w:color w:val="000000"/>
                <w:sz w:val="20"/>
              </w:rPr>
            </w:pPr>
            <w:r>
              <w:rPr>
                <w:color w:val="000000"/>
                <w:sz w:val="20"/>
              </w:rPr>
              <w:t>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C7ECC0" w14:textId="77777777" w:rsidR="00A77B3E" w:rsidRDefault="00CB4887">
            <w:pPr>
              <w:spacing w:before="100"/>
              <w:rPr>
                <w:color w:val="000000"/>
                <w:sz w:val="20"/>
              </w:rPr>
            </w:pPr>
            <w:r>
              <w:rPr>
                <w:color w:val="000000"/>
                <w:sz w:val="20"/>
              </w:rPr>
              <w:t>Number of infrastructure maintained / repaired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D24149"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1F8EEC"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BAC1CF" w14:textId="77777777" w:rsidR="00A77B3E" w:rsidRDefault="00CB4887">
            <w:pPr>
              <w:spacing w:before="100"/>
              <w:jc w:val="right"/>
              <w:rPr>
                <w:color w:val="000000"/>
                <w:sz w:val="20"/>
              </w:rPr>
            </w:pPr>
            <w:r>
              <w:rPr>
                <w:color w:val="000000"/>
                <w:sz w:val="20"/>
              </w:rPr>
              <w:t>0</w:t>
            </w:r>
          </w:p>
        </w:tc>
      </w:tr>
      <w:tr w:rsidR="009C3F87" w14:paraId="58E2AAB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C38B74" w14:textId="77777777" w:rsidR="00A77B3E" w:rsidRDefault="00CB4887">
            <w:pPr>
              <w:spacing w:before="100"/>
              <w:rPr>
                <w:color w:val="000000"/>
                <w:sz w:val="20"/>
              </w:rPr>
            </w:pPr>
            <w:r>
              <w:rPr>
                <w:color w:val="000000"/>
                <w:sz w:val="20"/>
              </w:rPr>
              <w:t>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C9E7A4" w14:textId="77777777" w:rsidR="00A77B3E" w:rsidRDefault="00CB4887">
            <w:pPr>
              <w:spacing w:before="100"/>
              <w:rPr>
                <w:color w:val="000000"/>
                <w:sz w:val="20"/>
              </w:rPr>
            </w:pPr>
            <w:r>
              <w:rPr>
                <w:color w:val="000000"/>
                <w:sz w:val="20"/>
              </w:rPr>
              <w:t>Number of real estates rented / depreciated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C833DB"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7A11A8"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0041D3F" w14:textId="77777777" w:rsidR="00A77B3E" w:rsidRDefault="00CB4887">
            <w:pPr>
              <w:spacing w:before="100"/>
              <w:jc w:val="right"/>
              <w:rPr>
                <w:color w:val="000000"/>
                <w:sz w:val="20"/>
              </w:rPr>
            </w:pPr>
            <w:r>
              <w:rPr>
                <w:color w:val="000000"/>
                <w:sz w:val="20"/>
              </w:rPr>
              <w:t>0</w:t>
            </w:r>
          </w:p>
        </w:tc>
      </w:tr>
    </w:tbl>
    <w:p w14:paraId="0ABD15FD" w14:textId="77777777" w:rsidR="00A77B3E" w:rsidRDefault="00CB4887">
      <w:pPr>
        <w:spacing w:before="100"/>
        <w:rPr>
          <w:color w:val="000000"/>
        </w:rPr>
      </w:pPr>
      <w:r>
        <w:rPr>
          <w:color w:val="000000"/>
          <w:sz w:val="20"/>
        </w:rPr>
        <w:br w:type="page"/>
      </w:r>
      <w:r>
        <w:rPr>
          <w:color w:val="000000"/>
        </w:rPr>
        <w:lastRenderedPageBreak/>
        <w:t>2.1. Specific objective 2. Common visa policy</w:t>
      </w:r>
    </w:p>
    <w:p w14:paraId="13015205" w14:textId="77777777" w:rsidR="00A77B3E" w:rsidRDefault="00CB4887">
      <w:pPr>
        <w:spacing w:before="100"/>
        <w:rPr>
          <w:color w:val="000000"/>
          <w:sz w:val="0"/>
        </w:rPr>
      </w:pPr>
      <w:r>
        <w:rPr>
          <w:color w:val="000000"/>
        </w:rPr>
        <w:t>2.1.2. Indicators</w:t>
      </w:r>
    </w:p>
    <w:p w14:paraId="34B44BC1" w14:textId="77777777" w:rsidR="00A77B3E" w:rsidRDefault="00CB4887">
      <w:pPr>
        <w:spacing w:before="100"/>
        <w:rPr>
          <w:color w:val="000000"/>
          <w:sz w:val="12"/>
        </w:rPr>
      </w:pPr>
      <w:r>
        <w:rPr>
          <w:color w:val="000000"/>
        </w:rPr>
        <w:t>Reference: point (e) of Article 22(4) CPR</w:t>
      </w:r>
    </w:p>
    <w:p w14:paraId="03CAFEF6" w14:textId="77777777" w:rsidR="00A77B3E" w:rsidRDefault="00CB4887">
      <w:pPr>
        <w:pStyle w:val="Heading4"/>
        <w:spacing w:before="100" w:after="0"/>
        <w:rPr>
          <w:b w:val="0"/>
          <w:color w:val="000000"/>
          <w:sz w:val="24"/>
        </w:rPr>
      </w:pPr>
      <w:bookmarkStart w:id="158" w:name="_Toc256000061"/>
      <w:r>
        <w:rPr>
          <w:b w:val="0"/>
          <w:color w:val="000000"/>
          <w:sz w:val="24"/>
        </w:rPr>
        <w:t>Table 2: Result indicators</w:t>
      </w:r>
      <w:bookmarkEnd w:id="158"/>
    </w:p>
    <w:p w14:paraId="1DA3E0A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2276"/>
        <w:gridCol w:w="1517"/>
        <w:gridCol w:w="1517"/>
        <w:gridCol w:w="1517"/>
        <w:gridCol w:w="1517"/>
        <w:gridCol w:w="1517"/>
        <w:gridCol w:w="1517"/>
        <w:gridCol w:w="1517"/>
        <w:gridCol w:w="1517"/>
      </w:tblGrid>
      <w:tr w:rsidR="009C3F87" w14:paraId="4F2C4D40" w14:textId="77777777">
        <w:trPr>
          <w:tblHeader/>
        </w:trPr>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EE7D33" w14:textId="77777777" w:rsidR="00A77B3E" w:rsidRDefault="00CB4887">
            <w:pPr>
              <w:spacing w:before="100"/>
              <w:jc w:val="center"/>
              <w:rPr>
                <w:color w:val="000000"/>
                <w:sz w:val="20"/>
              </w:rPr>
            </w:pPr>
            <w:r>
              <w:rPr>
                <w:color w:val="000000"/>
                <w:sz w:val="20"/>
              </w:rPr>
              <w:t>ID</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45E426" w14:textId="77777777" w:rsidR="00A77B3E" w:rsidRDefault="00CB4887">
            <w:pPr>
              <w:spacing w:before="100"/>
              <w:jc w:val="center"/>
              <w:rPr>
                <w:color w:val="000000"/>
                <w:sz w:val="20"/>
              </w:rPr>
            </w:pPr>
            <w:r>
              <w:rPr>
                <w:color w:val="000000"/>
                <w:sz w:val="20"/>
              </w:rPr>
              <w:t>Indicator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E4E3861" w14:textId="77777777" w:rsidR="00A77B3E" w:rsidRDefault="00CB4887">
            <w:pPr>
              <w:spacing w:before="100"/>
              <w:jc w:val="center"/>
              <w:rPr>
                <w:color w:val="000000"/>
                <w:sz w:val="20"/>
              </w:rPr>
            </w:pPr>
            <w:r>
              <w:rPr>
                <w:color w:val="000000"/>
                <w:sz w:val="20"/>
              </w:rPr>
              <w:t>Measurement unit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D5D262" w14:textId="77777777" w:rsidR="00A77B3E" w:rsidRDefault="00CB4887">
            <w:pPr>
              <w:spacing w:before="100"/>
              <w:jc w:val="center"/>
              <w:rPr>
                <w:color w:val="000000"/>
                <w:sz w:val="20"/>
              </w:rPr>
            </w:pPr>
            <w:r>
              <w:rPr>
                <w:color w:val="000000"/>
                <w:sz w:val="20"/>
              </w:rPr>
              <w:t>Baseline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F4CEB9" w14:textId="77777777" w:rsidR="00A77B3E" w:rsidRDefault="00CB4887">
            <w:pPr>
              <w:spacing w:before="100"/>
              <w:jc w:val="center"/>
              <w:rPr>
                <w:color w:val="000000"/>
                <w:sz w:val="20"/>
              </w:rPr>
            </w:pPr>
            <w:r>
              <w:rPr>
                <w:color w:val="000000"/>
                <w:sz w:val="20"/>
              </w:rPr>
              <w:t>Measurement unit for baseline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AB4FDE" w14:textId="77777777" w:rsidR="00A77B3E" w:rsidRDefault="00CB4887">
            <w:pPr>
              <w:spacing w:before="100"/>
              <w:jc w:val="center"/>
              <w:rPr>
                <w:color w:val="000000"/>
                <w:sz w:val="20"/>
              </w:rPr>
            </w:pPr>
            <w:r>
              <w:rPr>
                <w:color w:val="000000"/>
                <w:sz w:val="20"/>
              </w:rPr>
              <w:t>Reference year(s)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23EE7D" w14:textId="77777777" w:rsidR="00A77B3E" w:rsidRDefault="00CB4887">
            <w:pPr>
              <w:spacing w:before="100"/>
              <w:jc w:val="center"/>
              <w:rPr>
                <w:color w:val="000000"/>
                <w:sz w:val="20"/>
              </w:rPr>
            </w:pPr>
            <w:r>
              <w:rPr>
                <w:color w:val="000000"/>
                <w:sz w:val="20"/>
              </w:rPr>
              <w:t>Target (2029)</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80E830" w14:textId="77777777" w:rsidR="00A77B3E" w:rsidRDefault="00CB4887">
            <w:pPr>
              <w:spacing w:before="100"/>
              <w:jc w:val="center"/>
              <w:rPr>
                <w:color w:val="000000"/>
                <w:sz w:val="20"/>
              </w:rPr>
            </w:pPr>
            <w:r>
              <w:rPr>
                <w:color w:val="000000"/>
                <w:sz w:val="20"/>
              </w:rPr>
              <w:t>Measurement unit for target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582473" w14:textId="77777777" w:rsidR="00A77B3E" w:rsidRDefault="00CB4887">
            <w:pPr>
              <w:spacing w:before="100"/>
              <w:jc w:val="center"/>
              <w:rPr>
                <w:color w:val="000000"/>
                <w:sz w:val="20"/>
              </w:rPr>
            </w:pPr>
            <w:r>
              <w:rPr>
                <w:color w:val="000000"/>
                <w:sz w:val="20"/>
              </w:rPr>
              <w:t>Source of data</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7B244C" w14:textId="77777777" w:rsidR="00A77B3E" w:rsidRDefault="00CB4887">
            <w:pPr>
              <w:spacing w:before="100"/>
              <w:rPr>
                <w:color w:val="000000"/>
                <w:sz w:val="20"/>
              </w:rPr>
            </w:pPr>
            <w:r>
              <w:rPr>
                <w:color w:val="000000"/>
                <w:sz w:val="20"/>
              </w:rPr>
              <w:t>Comments</w:t>
            </w:r>
          </w:p>
        </w:tc>
      </w:tr>
      <w:tr w:rsidR="009C3F87" w14:paraId="34FE5E48"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9C81B0" w14:textId="77777777" w:rsidR="00A77B3E" w:rsidRDefault="00CB4887">
            <w:pPr>
              <w:spacing w:before="100"/>
              <w:rPr>
                <w:color w:val="000000"/>
                <w:sz w:val="20"/>
              </w:rPr>
            </w:pPr>
            <w:r>
              <w:rPr>
                <w:color w:val="000000"/>
                <w:sz w:val="20"/>
              </w:rPr>
              <w:t>R.2.8</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283D4B" w14:textId="77777777" w:rsidR="00A77B3E" w:rsidRDefault="00CB4887">
            <w:pPr>
              <w:spacing w:before="100"/>
              <w:rPr>
                <w:color w:val="000000"/>
                <w:sz w:val="20"/>
              </w:rPr>
            </w:pPr>
            <w:r>
              <w:rPr>
                <w:color w:val="000000"/>
                <w:sz w:val="20"/>
              </w:rPr>
              <w:t>Number of new / upgraded consulates outside the Schengen area</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C41F91"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FBD5CA"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459799"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D5B407"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685C84" w14:textId="77777777" w:rsidR="00A77B3E" w:rsidRDefault="00CB4887">
            <w:pPr>
              <w:spacing w:before="100"/>
              <w:jc w:val="center"/>
              <w:rPr>
                <w:color w:val="000000"/>
                <w:sz w:val="20"/>
              </w:rPr>
            </w:pPr>
            <w:r>
              <w:rPr>
                <w:color w:val="000000"/>
                <w:sz w:val="20"/>
              </w:rPr>
              <w:t>20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B2040D"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52473A" w14:textId="77777777" w:rsidR="00A77B3E" w:rsidRDefault="00CB4887">
            <w:pPr>
              <w:spacing w:before="100"/>
              <w:rPr>
                <w:color w:val="000000"/>
                <w:sz w:val="20"/>
              </w:rPr>
            </w:pPr>
            <w:r>
              <w:rPr>
                <w:color w:val="000000"/>
                <w:sz w:val="20"/>
              </w:rPr>
              <w:t>project reports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837A7A" w14:textId="77777777" w:rsidR="00A77B3E" w:rsidRDefault="00CB4887">
            <w:pPr>
              <w:spacing w:before="100"/>
              <w:rPr>
                <w:color w:val="000000"/>
                <w:sz w:val="20"/>
              </w:rPr>
            </w:pPr>
            <w:r>
              <w:rPr>
                <w:color w:val="000000"/>
                <w:sz w:val="20"/>
              </w:rPr>
              <w:t>all consulates will be equipped with new fingerprint scanners</w:t>
            </w:r>
          </w:p>
        </w:tc>
      </w:tr>
      <w:tr w:rsidR="009C3F87" w14:paraId="516657B5"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73C055" w14:textId="77777777" w:rsidR="00A77B3E" w:rsidRDefault="00CB4887">
            <w:pPr>
              <w:spacing w:before="100"/>
              <w:rPr>
                <w:color w:val="000000"/>
                <w:sz w:val="20"/>
              </w:rPr>
            </w:pPr>
            <w:r>
              <w:rPr>
                <w:color w:val="000000"/>
                <w:sz w:val="20"/>
              </w:rPr>
              <w:t>R.2.8.1</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A63DFD" w14:textId="77777777" w:rsidR="00A77B3E" w:rsidRDefault="00CB4887">
            <w:pPr>
              <w:spacing w:before="100"/>
              <w:rPr>
                <w:color w:val="000000"/>
                <w:sz w:val="20"/>
              </w:rPr>
            </w:pPr>
            <w:r>
              <w:rPr>
                <w:color w:val="000000"/>
                <w:sz w:val="20"/>
              </w:rPr>
              <w:t>of which number of consulates upgraded to enhance client-friendliness for Visa applicants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A50D32"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F7FB6D"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754A49"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AF8326"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471E39" w14:textId="77777777" w:rsidR="00A77B3E" w:rsidRDefault="00CB4887">
            <w:pPr>
              <w:spacing w:before="100"/>
              <w:jc w:val="center"/>
              <w:rPr>
                <w:color w:val="000000"/>
                <w:sz w:val="20"/>
              </w:rPr>
            </w:pPr>
            <w:r>
              <w:rPr>
                <w:color w:val="000000"/>
                <w:sz w:val="20"/>
              </w:rPr>
              <w:t>20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5F4D3F"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2329DF" w14:textId="77777777" w:rsidR="00A77B3E" w:rsidRDefault="00CB4887">
            <w:pPr>
              <w:spacing w:before="100"/>
              <w:rPr>
                <w:color w:val="000000"/>
                <w:sz w:val="20"/>
              </w:rPr>
            </w:pPr>
            <w:r>
              <w:rPr>
                <w:color w:val="000000"/>
                <w:sz w:val="20"/>
              </w:rPr>
              <w:t>project reports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0A54DC" w14:textId="77777777" w:rsidR="00A77B3E" w:rsidRDefault="00CB4887">
            <w:pPr>
              <w:spacing w:before="100"/>
              <w:rPr>
                <w:color w:val="000000"/>
                <w:sz w:val="20"/>
              </w:rPr>
            </w:pPr>
            <w:r>
              <w:rPr>
                <w:color w:val="000000"/>
                <w:sz w:val="20"/>
              </w:rPr>
              <w:t>all consulates will be equipped with fingerprint scanners</w:t>
            </w:r>
          </w:p>
        </w:tc>
      </w:tr>
      <w:tr w:rsidR="009C3F87" w14:paraId="385D43C9"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3FA826" w14:textId="77777777" w:rsidR="00A77B3E" w:rsidRDefault="00CB4887">
            <w:pPr>
              <w:spacing w:before="100"/>
              <w:rPr>
                <w:color w:val="000000"/>
                <w:sz w:val="20"/>
              </w:rPr>
            </w:pPr>
            <w:r>
              <w:rPr>
                <w:color w:val="000000"/>
                <w:sz w:val="20"/>
              </w:rPr>
              <w:t>R.2.9</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229B23" w14:textId="77777777" w:rsidR="00A77B3E" w:rsidRDefault="00CB4887">
            <w:pPr>
              <w:spacing w:before="100"/>
              <w:rPr>
                <w:color w:val="000000"/>
                <w:sz w:val="20"/>
              </w:rPr>
            </w:pPr>
            <w:r>
              <w:rPr>
                <w:color w:val="000000"/>
                <w:sz w:val="20"/>
              </w:rPr>
              <w:t xml:space="preserve">Number of addressed recommendations from Schengen Evaluations </w:t>
            </w:r>
            <w:proofErr w:type="gramStart"/>
            <w:r>
              <w:rPr>
                <w:color w:val="000000"/>
                <w:sz w:val="20"/>
              </w:rPr>
              <w:t>in the area of</w:t>
            </w:r>
            <w:proofErr w:type="gramEnd"/>
            <w:r>
              <w:rPr>
                <w:color w:val="000000"/>
                <w:sz w:val="20"/>
              </w:rPr>
              <w:t xml:space="preserve"> the common visa policy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A665AF"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97A77E"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015A1A"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EA5C4E"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E3F367" w14:textId="77777777" w:rsidR="00A77B3E" w:rsidRDefault="00CB4887">
            <w:pPr>
              <w:spacing w:before="100"/>
              <w:jc w:val="center"/>
              <w:rPr>
                <w:color w:val="000000"/>
                <w:sz w:val="20"/>
              </w:rPr>
            </w:pPr>
            <w:r>
              <w:rPr>
                <w:color w:val="000000"/>
                <w:sz w:val="20"/>
              </w:rPr>
              <w:t>100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FD92CE" w14:textId="77777777" w:rsidR="00A77B3E" w:rsidRDefault="00CB4887">
            <w:pPr>
              <w:spacing w:before="100"/>
              <w:rPr>
                <w:color w:val="000000"/>
                <w:sz w:val="20"/>
              </w:rPr>
            </w:pPr>
            <w:r>
              <w:rPr>
                <w:color w:val="000000"/>
                <w:sz w:val="20"/>
              </w:rPr>
              <w:t>percentage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F5C140" w14:textId="77777777" w:rsidR="00A77B3E" w:rsidRDefault="00CB4887">
            <w:pPr>
              <w:spacing w:before="100"/>
              <w:rPr>
                <w:color w:val="000000"/>
                <w:sz w:val="20"/>
              </w:rPr>
            </w:pPr>
            <w:r>
              <w:rPr>
                <w:color w:val="000000"/>
                <w:sz w:val="20"/>
              </w:rPr>
              <w:t xml:space="preserve">project reports, </w:t>
            </w:r>
            <w:proofErr w:type="spellStart"/>
            <w:r>
              <w:rPr>
                <w:color w:val="000000"/>
                <w:sz w:val="20"/>
              </w:rPr>
              <w:t>scheval</w:t>
            </w:r>
            <w:proofErr w:type="spellEnd"/>
            <w:r>
              <w:rPr>
                <w:color w:val="000000"/>
                <w:sz w:val="20"/>
              </w:rPr>
              <w:t xml:space="preserve"> recommendations and vulnerability assessments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039AFA" w14:textId="77777777" w:rsidR="00A77B3E" w:rsidRDefault="00CB4887">
            <w:pPr>
              <w:spacing w:before="100"/>
              <w:rPr>
                <w:color w:val="000000"/>
                <w:sz w:val="20"/>
              </w:rPr>
            </w:pPr>
            <w:r>
              <w:rPr>
                <w:color w:val="000000"/>
                <w:sz w:val="20"/>
              </w:rPr>
              <w:t>recommendations will be tackled mostly with national budget</w:t>
            </w:r>
          </w:p>
        </w:tc>
      </w:tr>
      <w:tr w:rsidR="009C3F87" w14:paraId="2EEB78D4"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FE3D20" w14:textId="77777777" w:rsidR="00A77B3E" w:rsidRDefault="00CB4887">
            <w:pPr>
              <w:spacing w:before="100"/>
              <w:rPr>
                <w:color w:val="000000"/>
                <w:sz w:val="20"/>
              </w:rPr>
            </w:pPr>
            <w:r>
              <w:rPr>
                <w:color w:val="000000"/>
                <w:sz w:val="20"/>
              </w:rPr>
              <w:t>R.2.10</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7BDCEC" w14:textId="77777777" w:rsidR="00A77B3E" w:rsidRDefault="00CB4887">
            <w:pPr>
              <w:spacing w:before="100"/>
              <w:rPr>
                <w:color w:val="000000"/>
                <w:sz w:val="20"/>
              </w:rPr>
            </w:pPr>
            <w:r>
              <w:rPr>
                <w:color w:val="000000"/>
                <w:sz w:val="20"/>
              </w:rPr>
              <w:t>Number of visa applications using digital means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D743F1"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565849"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8592ED" w14:textId="77777777" w:rsidR="00A77B3E" w:rsidRDefault="00CB4887">
            <w:pPr>
              <w:spacing w:before="100"/>
              <w:rPr>
                <w:color w:val="000000"/>
                <w:sz w:val="20"/>
              </w:rPr>
            </w:pPr>
            <w:r>
              <w:rPr>
                <w:color w:val="000000"/>
                <w:sz w:val="20"/>
              </w:rPr>
              <w:t>share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6286F4"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E03E66" w14:textId="77777777" w:rsidR="00A77B3E" w:rsidRDefault="00CB4887">
            <w:pPr>
              <w:spacing w:before="100"/>
              <w:jc w:val="center"/>
              <w:rPr>
                <w:color w:val="000000"/>
                <w:sz w:val="20"/>
              </w:rPr>
            </w:pPr>
            <w:r>
              <w:rPr>
                <w:color w:val="000000"/>
                <w:sz w:val="20"/>
              </w:rPr>
              <w:t>976,292</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C676EB"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CCE11F" w14:textId="77777777" w:rsidR="00A77B3E" w:rsidRDefault="00CB4887">
            <w:pPr>
              <w:spacing w:before="100"/>
              <w:rPr>
                <w:color w:val="000000"/>
                <w:sz w:val="20"/>
              </w:rPr>
            </w:pPr>
            <w:r>
              <w:rPr>
                <w:color w:val="000000"/>
                <w:sz w:val="20"/>
              </w:rPr>
              <w:t>VIS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E5549B" w14:textId="77777777" w:rsidR="00A77B3E" w:rsidRDefault="00A77B3E">
            <w:pPr>
              <w:spacing w:before="100"/>
              <w:rPr>
                <w:color w:val="000000"/>
                <w:sz w:val="20"/>
              </w:rPr>
            </w:pPr>
          </w:p>
        </w:tc>
      </w:tr>
      <w:tr w:rsidR="009C3F87" w14:paraId="58AFA84F"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87318A" w14:textId="77777777" w:rsidR="00A77B3E" w:rsidRDefault="00CB4887">
            <w:pPr>
              <w:spacing w:before="100"/>
              <w:rPr>
                <w:color w:val="000000"/>
                <w:sz w:val="20"/>
              </w:rPr>
            </w:pPr>
            <w:r>
              <w:rPr>
                <w:color w:val="000000"/>
                <w:sz w:val="20"/>
              </w:rPr>
              <w:t>R.2.11</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842A69" w14:textId="77777777" w:rsidR="00A77B3E" w:rsidRDefault="00CB4887">
            <w:pPr>
              <w:spacing w:before="100"/>
              <w:rPr>
                <w:color w:val="000000"/>
                <w:sz w:val="20"/>
              </w:rPr>
            </w:pPr>
            <w:r>
              <w:rPr>
                <w:color w:val="000000"/>
                <w:sz w:val="20"/>
              </w:rPr>
              <w:t>Number of initiated / improved forms of cooperation set up among Member States in visa processing</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5BEF97"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03277C"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0E794B"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500366"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9F08AC" w14:textId="77777777" w:rsidR="00A77B3E" w:rsidRDefault="00CB4887">
            <w:pPr>
              <w:spacing w:before="100"/>
              <w:jc w:val="center"/>
              <w:rPr>
                <w:color w:val="000000"/>
                <w:sz w:val="20"/>
              </w:rPr>
            </w:pPr>
            <w:r>
              <w:rPr>
                <w:color w:val="000000"/>
                <w:sz w:val="20"/>
              </w:rPr>
              <w:t>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1C4CD4"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BC5084" w14:textId="77777777" w:rsidR="00A77B3E" w:rsidRDefault="00CB4887">
            <w:pPr>
              <w:spacing w:before="100"/>
              <w:rPr>
                <w:color w:val="000000"/>
                <w:sz w:val="20"/>
              </w:rPr>
            </w:pPr>
            <w:r>
              <w:rPr>
                <w:color w:val="000000"/>
                <w:sz w:val="20"/>
              </w:rPr>
              <w:t>project reports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697B65" w14:textId="77777777" w:rsidR="00A77B3E" w:rsidRDefault="00A77B3E">
            <w:pPr>
              <w:spacing w:before="100"/>
              <w:rPr>
                <w:color w:val="000000"/>
                <w:sz w:val="20"/>
              </w:rPr>
            </w:pPr>
          </w:p>
        </w:tc>
      </w:tr>
      <w:tr w:rsidR="009C3F87" w14:paraId="147CE12A"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D8B7A3" w14:textId="77777777" w:rsidR="00A77B3E" w:rsidRDefault="00CB4887">
            <w:pPr>
              <w:spacing w:before="100"/>
              <w:rPr>
                <w:color w:val="000000"/>
                <w:sz w:val="20"/>
              </w:rPr>
            </w:pPr>
            <w:r>
              <w:rPr>
                <w:color w:val="000000"/>
                <w:sz w:val="20"/>
              </w:rPr>
              <w:t>R.2.12</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09D95B" w14:textId="77777777" w:rsidR="00A77B3E" w:rsidRDefault="00CB4887">
            <w:pPr>
              <w:spacing w:before="100"/>
              <w:rPr>
                <w:color w:val="000000"/>
                <w:sz w:val="20"/>
              </w:rPr>
            </w:pPr>
            <w:r>
              <w:rPr>
                <w:color w:val="000000"/>
                <w:sz w:val="20"/>
              </w:rPr>
              <w:t>Number of participants who report three months after the training activity that they are using the skills and competences acquired during the training</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E45C8B"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BEE3DE"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3864EF" w14:textId="77777777" w:rsidR="00A77B3E" w:rsidRDefault="00CB4887">
            <w:pPr>
              <w:spacing w:before="100"/>
              <w:rPr>
                <w:color w:val="000000"/>
                <w:sz w:val="20"/>
              </w:rPr>
            </w:pPr>
            <w:r>
              <w:rPr>
                <w:color w:val="000000"/>
                <w:sz w:val="20"/>
              </w:rPr>
              <w:t>share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8518E3"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18A43E" w14:textId="77777777" w:rsidR="00A77B3E" w:rsidRDefault="00CB4887">
            <w:pPr>
              <w:spacing w:before="100"/>
              <w:jc w:val="center"/>
              <w:rPr>
                <w:color w:val="000000"/>
                <w:sz w:val="20"/>
              </w:rPr>
            </w:pPr>
            <w:r>
              <w:rPr>
                <w:color w:val="000000"/>
                <w:sz w:val="20"/>
              </w:rPr>
              <w:t>70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61A7F4"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7515C7" w14:textId="77777777" w:rsidR="00A77B3E" w:rsidRDefault="00CB4887">
            <w:pPr>
              <w:spacing w:before="100"/>
              <w:rPr>
                <w:color w:val="000000"/>
                <w:sz w:val="20"/>
              </w:rPr>
            </w:pPr>
            <w:r>
              <w:rPr>
                <w:color w:val="000000"/>
                <w:sz w:val="20"/>
              </w:rPr>
              <w:t>Project reports, participant feedback sheets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D160D6" w14:textId="77777777" w:rsidR="00A77B3E" w:rsidRDefault="00A77B3E">
            <w:pPr>
              <w:spacing w:before="100"/>
              <w:rPr>
                <w:color w:val="000000"/>
                <w:sz w:val="20"/>
              </w:rPr>
            </w:pPr>
          </w:p>
        </w:tc>
      </w:tr>
    </w:tbl>
    <w:p w14:paraId="15D6BFA2" w14:textId="77777777" w:rsidR="00A77B3E" w:rsidRDefault="00A77B3E">
      <w:pPr>
        <w:spacing w:before="100"/>
        <w:rPr>
          <w:color w:val="000000"/>
          <w:sz w:val="20"/>
        </w:rPr>
        <w:sectPr w:rsidR="00A77B3E">
          <w:headerReference w:type="even" r:id="rId33"/>
          <w:headerReference w:type="default" r:id="rId34"/>
          <w:footerReference w:type="even" r:id="rId35"/>
          <w:footerReference w:type="default" r:id="rId36"/>
          <w:headerReference w:type="first" r:id="rId37"/>
          <w:footerReference w:type="first" r:id="rId38"/>
          <w:pgSz w:w="16838" w:h="11906" w:orient="landscape"/>
          <w:pgMar w:top="720" w:right="720" w:bottom="864" w:left="936" w:header="288" w:footer="72" w:gutter="0"/>
          <w:cols w:space="720"/>
          <w:noEndnote/>
          <w:docGrid w:linePitch="360"/>
        </w:sectPr>
      </w:pPr>
    </w:p>
    <w:p w14:paraId="6A82663E" w14:textId="77777777" w:rsidR="00A77B3E" w:rsidRDefault="00CB4887">
      <w:pPr>
        <w:spacing w:before="100"/>
        <w:rPr>
          <w:color w:val="000000"/>
          <w:sz w:val="0"/>
        </w:rPr>
      </w:pPr>
      <w:r>
        <w:rPr>
          <w:color w:val="000000"/>
        </w:rPr>
        <w:lastRenderedPageBreak/>
        <w:t>2.1. Specific objective 2. Common visa policy</w:t>
      </w:r>
    </w:p>
    <w:p w14:paraId="279941CD" w14:textId="77777777" w:rsidR="00A77B3E" w:rsidRDefault="00CB4887">
      <w:pPr>
        <w:pStyle w:val="Heading3"/>
        <w:spacing w:before="100" w:after="0"/>
        <w:rPr>
          <w:rFonts w:ascii="Times New Roman" w:hAnsi="Times New Roman" w:cs="Times New Roman"/>
          <w:b w:val="0"/>
          <w:color w:val="000000"/>
          <w:sz w:val="24"/>
        </w:rPr>
      </w:pPr>
      <w:bookmarkStart w:id="159" w:name="_Toc256000062"/>
      <w:r>
        <w:rPr>
          <w:rFonts w:ascii="Times New Roman" w:hAnsi="Times New Roman" w:cs="Times New Roman"/>
          <w:b w:val="0"/>
          <w:color w:val="000000"/>
          <w:sz w:val="24"/>
        </w:rPr>
        <w:t xml:space="preserve">2.1.3. Indicative breakdown of the </w:t>
      </w:r>
      <w:proofErr w:type="spellStart"/>
      <w:r>
        <w:rPr>
          <w:rFonts w:ascii="Times New Roman" w:hAnsi="Times New Roman" w:cs="Times New Roman"/>
          <w:b w:val="0"/>
          <w:color w:val="000000"/>
          <w:sz w:val="24"/>
        </w:rPr>
        <w:t>programme</w:t>
      </w:r>
      <w:proofErr w:type="spellEnd"/>
      <w:r>
        <w:rPr>
          <w:rFonts w:ascii="Times New Roman" w:hAnsi="Times New Roman" w:cs="Times New Roman"/>
          <w:b w:val="0"/>
          <w:color w:val="000000"/>
          <w:sz w:val="24"/>
        </w:rPr>
        <w:t xml:space="preserve"> resources (EU) by type of intervention</w:t>
      </w:r>
      <w:bookmarkEnd w:id="159"/>
    </w:p>
    <w:p w14:paraId="3D7E10D1" w14:textId="77777777" w:rsidR="00A77B3E" w:rsidRDefault="00CB4887">
      <w:pPr>
        <w:spacing w:before="100"/>
        <w:rPr>
          <w:color w:val="000000"/>
        </w:rPr>
      </w:pPr>
      <w:r>
        <w:rPr>
          <w:color w:val="000000"/>
        </w:rPr>
        <w:t>Reference: Article 22(5) CPR; and Article 16(12) AMIF Regulation, Article 13(12) ISF Regulation or Article 13(18) BMVI Regulation</w:t>
      </w:r>
    </w:p>
    <w:p w14:paraId="2857F65F" w14:textId="77777777" w:rsidR="00A77B3E" w:rsidRDefault="00CB4887">
      <w:pPr>
        <w:pStyle w:val="Heading4"/>
        <w:spacing w:before="100" w:after="0"/>
        <w:rPr>
          <w:b w:val="0"/>
          <w:color w:val="000000"/>
          <w:sz w:val="24"/>
        </w:rPr>
      </w:pPr>
      <w:bookmarkStart w:id="160" w:name="_Toc256000063"/>
      <w:r>
        <w:rPr>
          <w:b w:val="0"/>
          <w:color w:val="000000"/>
          <w:sz w:val="24"/>
        </w:rPr>
        <w:t>Table 3: Indicative breakdown</w:t>
      </w:r>
      <w:bookmarkEnd w:id="160"/>
    </w:p>
    <w:p w14:paraId="5193693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11504"/>
        <w:gridCol w:w="1993"/>
      </w:tblGrid>
      <w:tr w:rsidR="009C3F87" w14:paraId="5A292831"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3725A4" w14:textId="77777777" w:rsidR="00A77B3E" w:rsidRDefault="00CB4887">
            <w:pPr>
              <w:spacing w:before="100"/>
              <w:rPr>
                <w:color w:val="000000"/>
                <w:sz w:val="20"/>
              </w:rPr>
            </w:pPr>
            <w:r>
              <w:rPr>
                <w:color w:val="000000"/>
                <w:sz w:val="20"/>
              </w:rPr>
              <w:t>Type of intervention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ABB7D5" w14:textId="77777777" w:rsidR="00A77B3E" w:rsidRDefault="00CB4887">
            <w:pPr>
              <w:spacing w:before="100"/>
              <w:rPr>
                <w:color w:val="000000"/>
                <w:sz w:val="20"/>
              </w:rPr>
            </w:pPr>
            <w:r>
              <w:rPr>
                <w:color w:val="000000"/>
                <w:sz w:val="20"/>
              </w:rPr>
              <w:t>Code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B82325" w14:textId="77777777" w:rsidR="00A77B3E" w:rsidRDefault="00CB4887">
            <w:pPr>
              <w:spacing w:before="100"/>
              <w:jc w:val="right"/>
              <w:rPr>
                <w:color w:val="000000"/>
                <w:sz w:val="20"/>
              </w:rPr>
            </w:pPr>
            <w:r>
              <w:rPr>
                <w:color w:val="000000"/>
                <w:sz w:val="20"/>
              </w:rPr>
              <w:t>Indicative amount (Euro)</w:t>
            </w:r>
          </w:p>
        </w:tc>
      </w:tr>
      <w:tr w:rsidR="009C3F87" w14:paraId="512B213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F7D343"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70AE04" w14:textId="77777777" w:rsidR="00A77B3E" w:rsidRDefault="00CB4887">
            <w:pPr>
              <w:spacing w:before="100"/>
              <w:rPr>
                <w:color w:val="000000"/>
                <w:sz w:val="20"/>
              </w:rPr>
            </w:pPr>
            <w:r>
              <w:rPr>
                <w:color w:val="000000"/>
                <w:sz w:val="20"/>
              </w:rPr>
              <w:t>001.Improving visa application processing</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D0D93E" w14:textId="77777777" w:rsidR="00A77B3E" w:rsidRDefault="00CB4887">
            <w:pPr>
              <w:spacing w:before="100"/>
              <w:jc w:val="right"/>
              <w:rPr>
                <w:color w:val="000000"/>
                <w:sz w:val="20"/>
              </w:rPr>
            </w:pPr>
            <w:r>
              <w:rPr>
                <w:color w:val="000000"/>
                <w:sz w:val="20"/>
              </w:rPr>
              <w:t>562,500.00</w:t>
            </w:r>
          </w:p>
        </w:tc>
      </w:tr>
      <w:tr w:rsidR="009C3F87" w14:paraId="0A6FEEE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A671BA"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65ED99" w14:textId="77777777" w:rsidR="00A77B3E" w:rsidRDefault="00CB4887">
            <w:pPr>
              <w:spacing w:before="100"/>
              <w:rPr>
                <w:color w:val="000000"/>
                <w:sz w:val="20"/>
              </w:rPr>
            </w:pPr>
            <w:r>
              <w:rPr>
                <w:color w:val="000000"/>
                <w:sz w:val="20"/>
              </w:rPr>
              <w:t xml:space="preserve">002.Enhancing the efficiency, client-friendly </w:t>
            </w:r>
            <w:proofErr w:type="gramStart"/>
            <w:r>
              <w:rPr>
                <w:color w:val="000000"/>
                <w:sz w:val="20"/>
              </w:rPr>
              <w:t>environment</w:t>
            </w:r>
            <w:proofErr w:type="gramEnd"/>
            <w:r>
              <w:rPr>
                <w:color w:val="000000"/>
                <w:sz w:val="20"/>
              </w:rPr>
              <w:t xml:space="preserve"> and security at consulates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58D855" w14:textId="77777777" w:rsidR="00A77B3E" w:rsidRDefault="00CB4887">
            <w:pPr>
              <w:spacing w:before="100"/>
              <w:jc w:val="right"/>
              <w:rPr>
                <w:color w:val="000000"/>
                <w:sz w:val="20"/>
              </w:rPr>
            </w:pPr>
            <w:r>
              <w:rPr>
                <w:color w:val="000000"/>
                <w:sz w:val="20"/>
              </w:rPr>
              <w:t>352,500.00</w:t>
            </w:r>
          </w:p>
        </w:tc>
      </w:tr>
      <w:tr w:rsidR="009C3F87" w14:paraId="2DB6E61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2BD17C"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1027D0" w14:textId="77777777" w:rsidR="00A77B3E" w:rsidRDefault="00CB4887">
            <w:pPr>
              <w:spacing w:before="100"/>
              <w:rPr>
                <w:color w:val="000000"/>
                <w:sz w:val="20"/>
              </w:rPr>
            </w:pPr>
            <w:r>
              <w:rPr>
                <w:color w:val="000000"/>
                <w:sz w:val="20"/>
              </w:rPr>
              <w:t>003.Document security / document advisors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D41F05" w14:textId="77777777" w:rsidR="00A77B3E" w:rsidRDefault="00CB4887">
            <w:pPr>
              <w:spacing w:before="100"/>
              <w:jc w:val="right"/>
              <w:rPr>
                <w:color w:val="000000"/>
                <w:sz w:val="20"/>
              </w:rPr>
            </w:pPr>
            <w:r>
              <w:rPr>
                <w:color w:val="000000"/>
                <w:sz w:val="20"/>
              </w:rPr>
              <w:t>0.00</w:t>
            </w:r>
          </w:p>
        </w:tc>
      </w:tr>
      <w:tr w:rsidR="009C3F87" w14:paraId="71900C7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A61A6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4FF300" w14:textId="77777777" w:rsidR="00A77B3E" w:rsidRDefault="00CB4887">
            <w:pPr>
              <w:spacing w:before="100"/>
              <w:rPr>
                <w:color w:val="000000"/>
                <w:sz w:val="20"/>
              </w:rPr>
            </w:pPr>
            <w:r>
              <w:rPr>
                <w:color w:val="000000"/>
                <w:sz w:val="20"/>
              </w:rPr>
              <w:t>004.Consular cooperation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2A446D" w14:textId="77777777" w:rsidR="00A77B3E" w:rsidRDefault="00CB4887">
            <w:pPr>
              <w:spacing w:before="100"/>
              <w:jc w:val="right"/>
              <w:rPr>
                <w:color w:val="000000"/>
                <w:sz w:val="20"/>
              </w:rPr>
            </w:pPr>
            <w:r>
              <w:rPr>
                <w:color w:val="000000"/>
                <w:sz w:val="20"/>
              </w:rPr>
              <w:t>97,500.00</w:t>
            </w:r>
          </w:p>
        </w:tc>
      </w:tr>
      <w:tr w:rsidR="009C3F87" w14:paraId="032ECD7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3C4A90"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055BD8" w14:textId="77777777" w:rsidR="00A77B3E" w:rsidRDefault="00CB4887">
            <w:pPr>
              <w:spacing w:before="100"/>
              <w:rPr>
                <w:color w:val="000000"/>
                <w:sz w:val="20"/>
              </w:rPr>
            </w:pPr>
            <w:r>
              <w:rPr>
                <w:color w:val="000000"/>
                <w:sz w:val="20"/>
              </w:rPr>
              <w:t>005.Consular coverage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A125AB" w14:textId="77777777" w:rsidR="00A77B3E" w:rsidRDefault="00CB4887">
            <w:pPr>
              <w:spacing w:before="100"/>
              <w:jc w:val="right"/>
              <w:rPr>
                <w:color w:val="000000"/>
                <w:sz w:val="20"/>
              </w:rPr>
            </w:pPr>
            <w:r>
              <w:rPr>
                <w:color w:val="000000"/>
                <w:sz w:val="20"/>
              </w:rPr>
              <w:t>0.00</w:t>
            </w:r>
          </w:p>
        </w:tc>
      </w:tr>
      <w:tr w:rsidR="009C3F87" w14:paraId="53D21C7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8C23FF"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4DAD1A" w14:textId="03448D1A" w:rsidR="00A77B3E" w:rsidRDefault="00CB4887">
            <w:pPr>
              <w:spacing w:before="100"/>
              <w:rPr>
                <w:color w:val="000000"/>
                <w:sz w:val="20"/>
              </w:rPr>
            </w:pPr>
            <w:r>
              <w:rPr>
                <w:color w:val="000000"/>
                <w:sz w:val="20"/>
              </w:rPr>
              <w:t>006.Large-scale IT systems - Visa Information System (VIS)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F6A985" w14:textId="77777777" w:rsidR="00A77B3E" w:rsidRDefault="00CB4887">
            <w:pPr>
              <w:spacing w:before="100"/>
              <w:jc w:val="right"/>
              <w:rPr>
                <w:color w:val="000000"/>
                <w:sz w:val="20"/>
              </w:rPr>
            </w:pPr>
            <w:r>
              <w:rPr>
                <w:color w:val="000000"/>
                <w:sz w:val="20"/>
              </w:rPr>
              <w:t>112,500.00</w:t>
            </w:r>
          </w:p>
        </w:tc>
      </w:tr>
      <w:tr w:rsidR="009C3F87" w14:paraId="51FAA91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9A260B"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B24BAA" w14:textId="77777777" w:rsidR="00A77B3E" w:rsidRDefault="00CB4887">
            <w:pPr>
              <w:spacing w:before="100"/>
              <w:rPr>
                <w:color w:val="000000"/>
                <w:sz w:val="20"/>
              </w:rPr>
            </w:pPr>
            <w:r>
              <w:rPr>
                <w:color w:val="000000"/>
                <w:sz w:val="20"/>
              </w:rPr>
              <w:t>007.Other ICT systems for visa application processing purposes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0D802A" w14:textId="77777777" w:rsidR="00A77B3E" w:rsidRDefault="00CB4887">
            <w:pPr>
              <w:spacing w:before="100"/>
              <w:jc w:val="right"/>
              <w:rPr>
                <w:color w:val="000000"/>
                <w:sz w:val="20"/>
              </w:rPr>
            </w:pPr>
            <w:r>
              <w:rPr>
                <w:color w:val="000000"/>
                <w:sz w:val="20"/>
              </w:rPr>
              <w:t>375,000.00</w:t>
            </w:r>
          </w:p>
        </w:tc>
      </w:tr>
      <w:tr w:rsidR="009C3F87" w14:paraId="4D4EBDA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34DAE7"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BE8EB5" w14:textId="77777777" w:rsidR="00A77B3E" w:rsidRDefault="00CB4887">
            <w:pPr>
              <w:spacing w:before="100"/>
              <w:rPr>
                <w:color w:val="000000"/>
                <w:sz w:val="20"/>
              </w:rPr>
            </w:pPr>
            <w:r>
              <w:rPr>
                <w:color w:val="000000"/>
                <w:sz w:val="20"/>
              </w:rPr>
              <w:t>008.Operating support - Common visa policy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7597D6" w14:textId="77777777" w:rsidR="00A77B3E" w:rsidRDefault="00CB4887">
            <w:pPr>
              <w:spacing w:before="100"/>
              <w:jc w:val="right"/>
              <w:rPr>
                <w:color w:val="000000"/>
                <w:sz w:val="20"/>
              </w:rPr>
            </w:pPr>
            <w:r>
              <w:rPr>
                <w:color w:val="000000"/>
                <w:sz w:val="20"/>
              </w:rPr>
              <w:t>0.00</w:t>
            </w:r>
          </w:p>
        </w:tc>
      </w:tr>
      <w:tr w:rsidR="009C3F87" w14:paraId="6FE6446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CF0330"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BA3FE1" w14:textId="77777777" w:rsidR="00A77B3E" w:rsidRDefault="00CB4887">
            <w:pPr>
              <w:spacing w:before="100"/>
              <w:rPr>
                <w:color w:val="000000"/>
                <w:sz w:val="20"/>
              </w:rPr>
            </w:pPr>
            <w:r>
              <w:rPr>
                <w:color w:val="000000"/>
                <w:sz w:val="20"/>
              </w:rPr>
              <w:t>009.Operating support - Large-scale IT systems for visa application processing purposes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313C63" w14:textId="77777777" w:rsidR="00A77B3E" w:rsidRDefault="00CB4887">
            <w:pPr>
              <w:spacing w:before="100"/>
              <w:jc w:val="right"/>
              <w:rPr>
                <w:color w:val="000000"/>
                <w:sz w:val="20"/>
              </w:rPr>
            </w:pPr>
            <w:r>
              <w:rPr>
                <w:color w:val="000000"/>
                <w:sz w:val="20"/>
              </w:rPr>
              <w:t>0.00</w:t>
            </w:r>
          </w:p>
        </w:tc>
      </w:tr>
      <w:tr w:rsidR="009C3F87" w14:paraId="288E2B3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DC2A93"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5A38AB" w14:textId="77777777" w:rsidR="00A77B3E" w:rsidRDefault="00CB4887">
            <w:pPr>
              <w:spacing w:before="100"/>
              <w:rPr>
                <w:color w:val="000000"/>
                <w:sz w:val="20"/>
              </w:rPr>
            </w:pPr>
            <w:r>
              <w:rPr>
                <w:color w:val="000000"/>
                <w:sz w:val="20"/>
              </w:rPr>
              <w:t>011.Issuance of visas with limited territorial validity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3CEE48" w14:textId="77777777" w:rsidR="00A77B3E" w:rsidRDefault="00CB4887">
            <w:pPr>
              <w:spacing w:before="100"/>
              <w:jc w:val="right"/>
              <w:rPr>
                <w:color w:val="000000"/>
                <w:sz w:val="20"/>
              </w:rPr>
            </w:pPr>
            <w:r>
              <w:rPr>
                <w:color w:val="000000"/>
                <w:sz w:val="20"/>
              </w:rPr>
              <w:t>0.00</w:t>
            </w:r>
          </w:p>
        </w:tc>
      </w:tr>
      <w:tr w:rsidR="009C3F87" w14:paraId="04B17FA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1D3F90"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1C5BF2" w14:textId="77777777" w:rsidR="00A77B3E" w:rsidRDefault="00CB4887">
            <w:pPr>
              <w:spacing w:before="100"/>
              <w:rPr>
                <w:color w:val="000000"/>
                <w:sz w:val="20"/>
              </w:rPr>
            </w:pPr>
            <w:r>
              <w:rPr>
                <w:color w:val="000000"/>
                <w:sz w:val="20"/>
              </w:rPr>
              <w:t>012.Data quality and data subjects’ rights to information, access to, rectification and erasure of, their personal data, and to the restriction of the processing thereof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00044A" w14:textId="77777777" w:rsidR="00A77B3E" w:rsidRDefault="00CB4887">
            <w:pPr>
              <w:spacing w:before="100"/>
              <w:jc w:val="right"/>
              <w:rPr>
                <w:color w:val="000000"/>
                <w:sz w:val="20"/>
              </w:rPr>
            </w:pPr>
            <w:r>
              <w:rPr>
                <w:color w:val="000000"/>
                <w:sz w:val="20"/>
              </w:rPr>
              <w:t>0.00</w:t>
            </w:r>
          </w:p>
        </w:tc>
      </w:tr>
    </w:tbl>
    <w:p w14:paraId="2879D09A" w14:textId="77777777" w:rsidR="00A77B3E" w:rsidRDefault="00A77B3E">
      <w:pPr>
        <w:spacing w:before="100"/>
        <w:rPr>
          <w:color w:val="000000"/>
          <w:sz w:val="20"/>
        </w:rPr>
        <w:sectPr w:rsidR="00A77B3E">
          <w:pgSz w:w="16838" w:h="11906" w:orient="landscape"/>
          <w:pgMar w:top="720" w:right="720" w:bottom="864" w:left="936" w:header="288" w:footer="72" w:gutter="0"/>
          <w:cols w:space="720"/>
          <w:noEndnote/>
          <w:docGrid w:linePitch="360"/>
        </w:sectPr>
      </w:pPr>
    </w:p>
    <w:p w14:paraId="6444759E" w14:textId="77777777" w:rsidR="00A77B3E" w:rsidRDefault="00CB4887">
      <w:pPr>
        <w:pStyle w:val="Heading2"/>
        <w:spacing w:before="100" w:after="0"/>
        <w:rPr>
          <w:rFonts w:ascii="Times New Roman" w:hAnsi="Times New Roman" w:cs="Times New Roman"/>
          <w:b w:val="0"/>
          <w:i w:val="0"/>
          <w:color w:val="000000"/>
          <w:sz w:val="24"/>
        </w:rPr>
      </w:pPr>
      <w:bookmarkStart w:id="161" w:name="_Toc256000064"/>
      <w:r>
        <w:rPr>
          <w:rFonts w:ascii="Times New Roman" w:hAnsi="Times New Roman" w:cs="Times New Roman"/>
          <w:b w:val="0"/>
          <w:i w:val="0"/>
          <w:color w:val="000000"/>
          <w:sz w:val="24"/>
        </w:rPr>
        <w:lastRenderedPageBreak/>
        <w:t>2.2. Technical assistance: TA.36(5). Technical assistance - flat rate (Art. 36(5) CPR)</w:t>
      </w:r>
      <w:bookmarkEnd w:id="161"/>
    </w:p>
    <w:p w14:paraId="316107CA" w14:textId="77777777" w:rsidR="00A77B3E" w:rsidRDefault="00A77B3E">
      <w:pPr>
        <w:spacing w:before="100"/>
        <w:rPr>
          <w:color w:val="000000"/>
          <w:sz w:val="0"/>
        </w:rPr>
      </w:pPr>
    </w:p>
    <w:p w14:paraId="72749E9B" w14:textId="77777777" w:rsidR="00A77B3E" w:rsidRDefault="00CB4887">
      <w:pPr>
        <w:spacing w:before="100"/>
        <w:rPr>
          <w:color w:val="000000"/>
          <w:sz w:val="0"/>
        </w:rPr>
      </w:pPr>
      <w:r>
        <w:rPr>
          <w:color w:val="000000"/>
        </w:rPr>
        <w:t>Reference: point (f) of Article 22(3), Article 36(5), Article 37, and Article 95 CPR</w:t>
      </w:r>
    </w:p>
    <w:p w14:paraId="7EF5926C" w14:textId="77777777" w:rsidR="00A77B3E" w:rsidRDefault="00CB4887">
      <w:pPr>
        <w:pStyle w:val="Heading3"/>
        <w:spacing w:before="100" w:after="0"/>
        <w:rPr>
          <w:rFonts w:ascii="Times New Roman" w:hAnsi="Times New Roman" w:cs="Times New Roman"/>
          <w:b w:val="0"/>
          <w:color w:val="000000"/>
          <w:sz w:val="24"/>
        </w:rPr>
      </w:pPr>
      <w:bookmarkStart w:id="162" w:name="_Toc256000065"/>
      <w:r>
        <w:rPr>
          <w:rFonts w:ascii="Times New Roman" w:hAnsi="Times New Roman" w:cs="Times New Roman"/>
          <w:b w:val="0"/>
          <w:color w:val="000000"/>
          <w:sz w:val="24"/>
        </w:rPr>
        <w:t>2.2.1. Description</w:t>
      </w:r>
      <w:bookmarkEnd w:id="162"/>
    </w:p>
    <w:p w14:paraId="2DFF2BA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34EC84BD"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3A673B" w14:textId="77777777" w:rsidR="00A77B3E" w:rsidRDefault="00A77B3E" w:rsidP="00A6056E">
            <w:pPr>
              <w:spacing w:before="100"/>
              <w:jc w:val="both"/>
              <w:rPr>
                <w:color w:val="000000"/>
                <w:sz w:val="0"/>
              </w:rPr>
            </w:pPr>
          </w:p>
          <w:p w14:paraId="289719CD" w14:textId="77777777" w:rsidR="00A77B3E" w:rsidRDefault="00CB4887" w:rsidP="00A6056E">
            <w:pPr>
              <w:spacing w:before="100"/>
              <w:jc w:val="both"/>
              <w:rPr>
                <w:color w:val="000000"/>
              </w:rPr>
            </w:pPr>
            <w:r>
              <w:rPr>
                <w:color w:val="000000"/>
              </w:rPr>
              <w:t xml:space="preserve">Technical assistance is the precondition that sufficient means and resources are available to achieve the objectives and indicators set in the BMVI </w:t>
            </w:r>
            <w:proofErr w:type="spellStart"/>
            <w:r>
              <w:rPr>
                <w:color w:val="000000"/>
              </w:rPr>
              <w:t>programme</w:t>
            </w:r>
            <w:proofErr w:type="spellEnd"/>
            <w:r>
              <w:rPr>
                <w:color w:val="000000"/>
              </w:rPr>
              <w:t>.</w:t>
            </w:r>
          </w:p>
          <w:p w14:paraId="47C59F5E" w14:textId="77777777" w:rsidR="00A77B3E" w:rsidRDefault="00CB4887" w:rsidP="00A6056E">
            <w:pPr>
              <w:spacing w:before="100"/>
              <w:jc w:val="both"/>
              <w:rPr>
                <w:color w:val="000000"/>
              </w:rPr>
            </w:pPr>
            <w:r>
              <w:rPr>
                <w:color w:val="000000"/>
              </w:rPr>
              <w:t xml:space="preserve">TA is used </w:t>
            </w:r>
            <w:proofErr w:type="gramStart"/>
            <w:r>
              <w:rPr>
                <w:color w:val="000000"/>
              </w:rPr>
              <w:t>for</w:t>
            </w:r>
            <w:proofErr w:type="gramEnd"/>
          </w:p>
          <w:p w14:paraId="037FC772" w14:textId="77777777" w:rsidR="00A77B3E" w:rsidRDefault="00CB4887" w:rsidP="00A6056E">
            <w:pPr>
              <w:numPr>
                <w:ilvl w:val="0"/>
                <w:numId w:val="15"/>
              </w:numPr>
              <w:spacing w:before="100"/>
              <w:jc w:val="both"/>
              <w:rPr>
                <w:color w:val="000000"/>
              </w:rPr>
            </w:pPr>
            <w:r>
              <w:rPr>
                <w:color w:val="000000"/>
              </w:rPr>
              <w:t xml:space="preserve">Preparation, implementation, </w:t>
            </w:r>
            <w:proofErr w:type="gramStart"/>
            <w:r>
              <w:rPr>
                <w:color w:val="000000"/>
              </w:rPr>
              <w:t>monitoring</w:t>
            </w:r>
            <w:proofErr w:type="gramEnd"/>
            <w:r>
              <w:rPr>
                <w:color w:val="000000"/>
              </w:rPr>
              <w:t xml:space="preserve"> and control</w:t>
            </w:r>
          </w:p>
          <w:p w14:paraId="58132246" w14:textId="77777777" w:rsidR="00A77B3E" w:rsidRDefault="00CB4887" w:rsidP="00A6056E">
            <w:pPr>
              <w:numPr>
                <w:ilvl w:val="0"/>
                <w:numId w:val="15"/>
              </w:numPr>
              <w:spacing w:before="100"/>
              <w:jc w:val="both"/>
              <w:rPr>
                <w:color w:val="000000"/>
              </w:rPr>
            </w:pPr>
            <w:r>
              <w:rPr>
                <w:color w:val="000000"/>
              </w:rPr>
              <w:t>Capacity building</w:t>
            </w:r>
          </w:p>
          <w:p w14:paraId="7116CAAB" w14:textId="77777777" w:rsidR="00A77B3E" w:rsidRDefault="00CB4887" w:rsidP="00A6056E">
            <w:pPr>
              <w:numPr>
                <w:ilvl w:val="0"/>
                <w:numId w:val="15"/>
              </w:numPr>
              <w:spacing w:before="100"/>
              <w:jc w:val="both"/>
              <w:rPr>
                <w:color w:val="000000"/>
              </w:rPr>
            </w:pPr>
            <w:r>
              <w:rPr>
                <w:color w:val="000000"/>
              </w:rPr>
              <w:t>Evaluation and studies, data collection</w:t>
            </w:r>
          </w:p>
          <w:p w14:paraId="1269E9E6" w14:textId="77777777" w:rsidR="00A77B3E" w:rsidRDefault="00CB4887" w:rsidP="00A6056E">
            <w:pPr>
              <w:numPr>
                <w:ilvl w:val="0"/>
                <w:numId w:val="15"/>
              </w:numPr>
              <w:spacing w:before="100"/>
              <w:jc w:val="both"/>
              <w:rPr>
                <w:color w:val="000000"/>
              </w:rPr>
            </w:pPr>
            <w:r>
              <w:rPr>
                <w:color w:val="000000"/>
              </w:rPr>
              <w:t>Information and communication</w:t>
            </w:r>
          </w:p>
          <w:p w14:paraId="043EE610" w14:textId="77777777" w:rsidR="00A77B3E" w:rsidRDefault="00CB4887" w:rsidP="00A6056E">
            <w:pPr>
              <w:spacing w:before="100"/>
              <w:jc w:val="both"/>
              <w:rPr>
                <w:color w:val="000000"/>
              </w:rPr>
            </w:pPr>
            <w:r>
              <w:rPr>
                <w:b/>
                <w:bCs/>
                <w:color w:val="000000"/>
              </w:rPr>
              <w:t xml:space="preserve">Preparation, implementation, </w:t>
            </w:r>
            <w:proofErr w:type="gramStart"/>
            <w:r>
              <w:rPr>
                <w:b/>
                <w:bCs/>
                <w:color w:val="000000"/>
              </w:rPr>
              <w:t>monitoring</w:t>
            </w:r>
            <w:proofErr w:type="gramEnd"/>
            <w:r>
              <w:rPr>
                <w:b/>
                <w:bCs/>
                <w:color w:val="000000"/>
              </w:rPr>
              <w:t xml:space="preserve"> and control </w:t>
            </w:r>
          </w:p>
          <w:p w14:paraId="7C0CAE8E" w14:textId="77777777" w:rsidR="00A77B3E" w:rsidRDefault="00CB4887" w:rsidP="00A6056E">
            <w:pPr>
              <w:spacing w:before="100"/>
              <w:jc w:val="both"/>
              <w:rPr>
                <w:color w:val="000000"/>
              </w:rPr>
            </w:pPr>
            <w:r>
              <w:rPr>
                <w:color w:val="000000"/>
              </w:rPr>
              <w:t>TA is used by the competent officials of Responsible Authority (RA) and Audit Authority (AA). In the Ministry of the Interior there are approximately 10 RA officials responsible for implementation of HOME funds and 2 AA auditors. The TA is used for the RA and AA personnel costs, training, participation in workshops and meetings, etc.</w:t>
            </w:r>
          </w:p>
          <w:p w14:paraId="0D916703" w14:textId="77777777" w:rsidR="00A77B3E" w:rsidRDefault="00CB4887" w:rsidP="00A6056E">
            <w:pPr>
              <w:spacing w:before="100"/>
              <w:jc w:val="both"/>
              <w:rPr>
                <w:color w:val="000000"/>
              </w:rPr>
            </w:pPr>
            <w:r>
              <w:rPr>
                <w:b/>
                <w:bCs/>
                <w:color w:val="000000"/>
              </w:rPr>
              <w:t>Capacity building</w:t>
            </w:r>
          </w:p>
          <w:p w14:paraId="1E29A772" w14:textId="77777777" w:rsidR="00A77B3E" w:rsidRDefault="00CB4887" w:rsidP="00A6056E">
            <w:pPr>
              <w:spacing w:before="100"/>
              <w:jc w:val="both"/>
              <w:rPr>
                <w:color w:val="000000"/>
              </w:rPr>
            </w:pPr>
            <w:r>
              <w:rPr>
                <w:color w:val="000000"/>
              </w:rPr>
              <w:t xml:space="preserve">Consultation and sharing of best practices are key factors in successful implementation so that applicants and beneficiaries </w:t>
            </w:r>
            <w:proofErr w:type="gramStart"/>
            <w:r>
              <w:rPr>
                <w:color w:val="000000"/>
              </w:rPr>
              <w:t>have the ability to</w:t>
            </w:r>
            <w:proofErr w:type="gramEnd"/>
            <w:r>
              <w:rPr>
                <w:color w:val="000000"/>
              </w:rPr>
              <w:t xml:space="preserve"> prepare and implement projects. Therefore, the RA also ensures continuous training, counseling and guidance of applicants and beneficiaries funded by the TA.</w:t>
            </w:r>
          </w:p>
          <w:p w14:paraId="3F099396" w14:textId="77777777" w:rsidR="00A77B3E" w:rsidRDefault="00CB4887" w:rsidP="00A6056E">
            <w:pPr>
              <w:spacing w:before="100"/>
              <w:jc w:val="both"/>
              <w:rPr>
                <w:color w:val="000000"/>
              </w:rPr>
            </w:pPr>
            <w:r>
              <w:rPr>
                <w:color w:val="000000"/>
              </w:rPr>
              <w:t xml:space="preserve">To reduce the burden on applicants and beneficiaries, the TA is used for novel IT solutions of application, reporting and reimbursement. The SFOS information system will be introduced to simplify the technical procedures, reduce the workload of applicants, </w:t>
            </w:r>
            <w:proofErr w:type="gramStart"/>
            <w:r>
              <w:rPr>
                <w:color w:val="000000"/>
              </w:rPr>
              <w:t>beneficiaries</w:t>
            </w:r>
            <w:proofErr w:type="gramEnd"/>
            <w:r>
              <w:rPr>
                <w:color w:val="000000"/>
              </w:rPr>
              <w:t xml:space="preserve"> and administration, and thus contribute more to substantive activities. The principle of single entry is used as far as possible for electronic applications. In addition, the information system enables the RA to monitor the achievement of results, the progress of commitments and disbursements, the volumes and results of audits, administrative, </w:t>
            </w:r>
            <w:proofErr w:type="gramStart"/>
            <w:r>
              <w:rPr>
                <w:color w:val="000000"/>
              </w:rPr>
              <w:t>financial</w:t>
            </w:r>
            <w:proofErr w:type="gramEnd"/>
            <w:r>
              <w:rPr>
                <w:color w:val="000000"/>
              </w:rPr>
              <w:t xml:space="preserve"> and on-the-spot controls, irregularities and recoveries.</w:t>
            </w:r>
          </w:p>
          <w:p w14:paraId="6D6FACCB" w14:textId="77777777" w:rsidR="00A77B3E" w:rsidRDefault="00CB4887" w:rsidP="00A6056E">
            <w:pPr>
              <w:spacing w:before="100"/>
              <w:jc w:val="both"/>
              <w:rPr>
                <w:color w:val="000000"/>
              </w:rPr>
            </w:pPr>
            <w:r>
              <w:rPr>
                <w:b/>
                <w:bCs/>
                <w:color w:val="000000"/>
              </w:rPr>
              <w:t xml:space="preserve">Evaluation and studies, data collection </w:t>
            </w:r>
          </w:p>
          <w:p w14:paraId="7044D6A3" w14:textId="77777777" w:rsidR="00A77B3E" w:rsidRDefault="00CB4887" w:rsidP="00A6056E">
            <w:pPr>
              <w:spacing w:before="100"/>
              <w:jc w:val="both"/>
              <w:rPr>
                <w:color w:val="000000"/>
              </w:rPr>
            </w:pPr>
            <w:r>
              <w:rPr>
                <w:color w:val="000000"/>
              </w:rPr>
              <w:t xml:space="preserve">It is important to ensure that objectives are met in time and resources are used efficiently. </w:t>
            </w:r>
            <w:proofErr w:type="gramStart"/>
            <w:r>
              <w:rPr>
                <w:color w:val="000000"/>
              </w:rPr>
              <w:t>Therefore</w:t>
            </w:r>
            <w:proofErr w:type="gramEnd"/>
            <w:r>
              <w:rPr>
                <w:color w:val="000000"/>
              </w:rPr>
              <w:t xml:space="preserve"> two evaluations are foreseen: the mid-term evaluation in 2024 and final evaluation in 2030. If needed, resources could be used for studies and data collection.</w:t>
            </w:r>
          </w:p>
          <w:p w14:paraId="1BEB24D3" w14:textId="77777777" w:rsidR="00A77B3E" w:rsidRDefault="00CB4887" w:rsidP="00A6056E">
            <w:pPr>
              <w:spacing w:before="100"/>
              <w:jc w:val="both"/>
              <w:rPr>
                <w:color w:val="000000"/>
              </w:rPr>
            </w:pPr>
            <w:r>
              <w:rPr>
                <w:color w:val="000000"/>
              </w:rPr>
              <w:t> </w:t>
            </w:r>
            <w:r>
              <w:rPr>
                <w:b/>
                <w:bCs/>
                <w:color w:val="000000"/>
              </w:rPr>
              <w:t xml:space="preserve">Information and communication </w:t>
            </w:r>
          </w:p>
          <w:p w14:paraId="26F08500" w14:textId="77777777" w:rsidR="00A77B3E" w:rsidRDefault="00CB4887" w:rsidP="00A6056E">
            <w:pPr>
              <w:spacing w:before="100"/>
              <w:jc w:val="both"/>
              <w:rPr>
                <w:color w:val="000000"/>
              </w:rPr>
            </w:pPr>
            <w:r>
              <w:rPr>
                <w:color w:val="000000"/>
              </w:rPr>
              <w:t>The TA is also used for communication and publication activities (see p 7.)</w:t>
            </w:r>
          </w:p>
          <w:p w14:paraId="742B1C60" w14:textId="77777777" w:rsidR="00A77B3E" w:rsidRDefault="00A77B3E" w:rsidP="00A6056E">
            <w:pPr>
              <w:spacing w:before="100"/>
              <w:jc w:val="both"/>
              <w:rPr>
                <w:color w:val="000000"/>
              </w:rPr>
            </w:pPr>
          </w:p>
        </w:tc>
      </w:tr>
    </w:tbl>
    <w:p w14:paraId="70AD15DB" w14:textId="77777777" w:rsidR="00A77B3E" w:rsidRDefault="00A77B3E">
      <w:pPr>
        <w:spacing w:before="100"/>
        <w:rPr>
          <w:color w:val="000000"/>
        </w:rPr>
        <w:sectPr w:rsidR="00A77B3E">
          <w:headerReference w:type="even" r:id="rId39"/>
          <w:headerReference w:type="default" r:id="rId40"/>
          <w:footerReference w:type="even" r:id="rId41"/>
          <w:footerReference w:type="default" r:id="rId42"/>
          <w:headerReference w:type="first" r:id="rId43"/>
          <w:footerReference w:type="first" r:id="rId44"/>
          <w:pgSz w:w="11906" w:h="16838"/>
          <w:pgMar w:top="720" w:right="936" w:bottom="864" w:left="720" w:header="0" w:footer="72" w:gutter="0"/>
          <w:cols w:space="720"/>
          <w:noEndnote/>
          <w:docGrid w:linePitch="360"/>
        </w:sectPr>
      </w:pPr>
    </w:p>
    <w:p w14:paraId="3B2C7289" w14:textId="77777777" w:rsidR="00A77B3E" w:rsidRDefault="00CB4887">
      <w:pPr>
        <w:spacing w:before="100"/>
        <w:rPr>
          <w:color w:val="000000"/>
          <w:sz w:val="0"/>
        </w:rPr>
      </w:pPr>
      <w:r>
        <w:rPr>
          <w:color w:val="000000"/>
        </w:rPr>
        <w:lastRenderedPageBreak/>
        <w:t>2.2. Technical assistance TA.36(5). Technical assistance - flat rate (Art. 36(5) CPR)</w:t>
      </w:r>
    </w:p>
    <w:p w14:paraId="3332D4E7" w14:textId="77777777" w:rsidR="00A77B3E" w:rsidRDefault="00CB4887">
      <w:pPr>
        <w:pStyle w:val="Heading3"/>
        <w:spacing w:before="100" w:after="0"/>
        <w:rPr>
          <w:rFonts w:ascii="Times New Roman" w:hAnsi="Times New Roman" w:cs="Times New Roman"/>
          <w:b w:val="0"/>
          <w:color w:val="000000"/>
          <w:sz w:val="24"/>
        </w:rPr>
      </w:pPr>
      <w:bookmarkStart w:id="163" w:name="_Toc256000066"/>
      <w:r>
        <w:rPr>
          <w:rFonts w:ascii="Times New Roman" w:hAnsi="Times New Roman" w:cs="Times New Roman"/>
          <w:b w:val="0"/>
          <w:color w:val="000000"/>
          <w:sz w:val="24"/>
        </w:rPr>
        <w:t>2.2.2. Indicative breakdown of technical assistance pursuant to Article 37 CPR</w:t>
      </w:r>
      <w:bookmarkEnd w:id="163"/>
    </w:p>
    <w:p w14:paraId="401E614F" w14:textId="77777777" w:rsidR="00A77B3E" w:rsidRDefault="00CB4887">
      <w:pPr>
        <w:pStyle w:val="Heading4"/>
        <w:spacing w:before="100" w:after="0"/>
        <w:rPr>
          <w:b w:val="0"/>
          <w:color w:val="000000"/>
          <w:sz w:val="24"/>
        </w:rPr>
      </w:pPr>
      <w:bookmarkStart w:id="164" w:name="_Toc256000067"/>
      <w:r>
        <w:rPr>
          <w:b w:val="0"/>
          <w:color w:val="000000"/>
          <w:sz w:val="24"/>
        </w:rPr>
        <w:t>Table 4: Indicative breakdown</w:t>
      </w:r>
      <w:bookmarkEnd w:id="164"/>
    </w:p>
    <w:p w14:paraId="6887E0CC" w14:textId="77777777" w:rsidR="00A77B3E" w:rsidRDefault="00A77B3E">
      <w:pPr>
        <w:spacing w:before="100"/>
        <w:rPr>
          <w:color w:val="000000"/>
          <w:sz w:val="0"/>
        </w:rPr>
      </w:pPr>
    </w:p>
    <w:tbl>
      <w:tblPr>
        <w:tblW w:w="48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5539"/>
        <w:gridCol w:w="2297"/>
      </w:tblGrid>
      <w:tr w:rsidR="009C3F87" w14:paraId="2750BDC9" w14:textId="77777777" w:rsidTr="00C00AB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C7EECA" w14:textId="77777777" w:rsidR="00A77B3E" w:rsidRDefault="00CB4887">
            <w:pPr>
              <w:spacing w:before="100"/>
              <w:rPr>
                <w:color w:val="000000"/>
                <w:sz w:val="20"/>
              </w:rPr>
            </w:pPr>
            <w:r>
              <w:rPr>
                <w:color w:val="000000"/>
                <w:sz w:val="20"/>
              </w:rPr>
              <w:t>Type of intervention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209ECF" w14:textId="77777777" w:rsidR="00A77B3E" w:rsidRDefault="00CB4887">
            <w:pPr>
              <w:spacing w:before="100"/>
              <w:rPr>
                <w:color w:val="000000"/>
                <w:sz w:val="20"/>
              </w:rPr>
            </w:pPr>
            <w:r>
              <w:rPr>
                <w:color w:val="000000"/>
                <w:sz w:val="20"/>
              </w:rPr>
              <w:t>Code</w:t>
            </w:r>
          </w:p>
        </w:tc>
        <w:tc>
          <w:tcPr>
            <w:tcW w:w="115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796CD4" w14:textId="77777777" w:rsidR="00A77B3E" w:rsidRDefault="00CB4887">
            <w:pPr>
              <w:spacing w:before="100"/>
              <w:jc w:val="right"/>
              <w:rPr>
                <w:color w:val="000000"/>
                <w:sz w:val="20"/>
              </w:rPr>
            </w:pPr>
            <w:r>
              <w:rPr>
                <w:color w:val="000000"/>
                <w:sz w:val="20"/>
              </w:rPr>
              <w:t>Indicative amount (Euro)</w:t>
            </w:r>
          </w:p>
        </w:tc>
      </w:tr>
      <w:tr w:rsidR="009C3F87" w14:paraId="067EAD53" w14:textId="77777777" w:rsidTr="00C00AB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8D876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90943F" w14:textId="77777777" w:rsidR="00A77B3E" w:rsidRDefault="00CB4887">
            <w:pPr>
              <w:spacing w:before="100"/>
              <w:rPr>
                <w:color w:val="000000"/>
                <w:sz w:val="20"/>
              </w:rPr>
            </w:pPr>
            <w:r>
              <w:rPr>
                <w:color w:val="000000"/>
                <w:sz w:val="20"/>
              </w:rPr>
              <w:t>001.Information and communication</w:t>
            </w:r>
          </w:p>
        </w:tc>
        <w:tc>
          <w:tcPr>
            <w:tcW w:w="115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940B34" w14:textId="1836903D" w:rsidR="00A77B3E" w:rsidRDefault="00CB4887">
            <w:pPr>
              <w:spacing w:before="100"/>
              <w:jc w:val="right"/>
              <w:rPr>
                <w:color w:val="000000"/>
                <w:sz w:val="20"/>
              </w:rPr>
            </w:pPr>
            <w:del w:id="165" w:author="Aivi Kuivonen" w:date="2023-05-11T15:45:00Z">
              <w:r w:rsidDel="00C00AB7">
                <w:rPr>
                  <w:color w:val="000000"/>
                  <w:sz w:val="20"/>
                </w:rPr>
                <w:delText>38,433.40</w:delText>
              </w:r>
            </w:del>
            <w:ins w:id="166" w:author="Aivi Kuivonen" w:date="2023-05-11T15:45:00Z">
              <w:r w:rsidR="00C00AB7">
                <w:rPr>
                  <w:color w:val="000000"/>
                  <w:sz w:val="20"/>
                </w:rPr>
                <w:t>4</w:t>
              </w:r>
            </w:ins>
            <w:ins w:id="167" w:author="Aivi Kuivonen" w:date="2023-06-26T13:02:00Z">
              <w:r w:rsidR="004B5523">
                <w:rPr>
                  <w:color w:val="000000"/>
                  <w:sz w:val="20"/>
                </w:rPr>
                <w:t>4,730</w:t>
              </w:r>
            </w:ins>
            <w:ins w:id="168" w:author="Aivi Kuivonen" w:date="2023-06-26T13:03:00Z">
              <w:r w:rsidR="004B5523">
                <w:rPr>
                  <w:color w:val="000000"/>
                  <w:sz w:val="20"/>
                </w:rPr>
                <w:t>.</w:t>
              </w:r>
            </w:ins>
            <w:ins w:id="169" w:author="Aivi Kuivonen" w:date="2023-06-26T13:02:00Z">
              <w:r w:rsidR="004B5523">
                <w:rPr>
                  <w:color w:val="000000"/>
                  <w:sz w:val="20"/>
                </w:rPr>
                <w:t>98</w:t>
              </w:r>
            </w:ins>
          </w:p>
        </w:tc>
      </w:tr>
      <w:tr w:rsidR="009C3F87" w14:paraId="123036CE" w14:textId="77777777" w:rsidTr="00C00AB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CBFE20"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E0FB92" w14:textId="77777777" w:rsidR="00A77B3E" w:rsidRDefault="00CB4887">
            <w:pPr>
              <w:spacing w:before="100"/>
              <w:rPr>
                <w:color w:val="000000"/>
                <w:sz w:val="20"/>
              </w:rPr>
            </w:pPr>
            <w:r>
              <w:rPr>
                <w:color w:val="000000"/>
                <w:sz w:val="20"/>
              </w:rPr>
              <w:t xml:space="preserve">002.Preparation, implementation, </w:t>
            </w:r>
            <w:proofErr w:type="gramStart"/>
            <w:r>
              <w:rPr>
                <w:color w:val="000000"/>
                <w:sz w:val="20"/>
              </w:rPr>
              <w:t>monitoring</w:t>
            </w:r>
            <w:proofErr w:type="gramEnd"/>
            <w:r>
              <w:rPr>
                <w:color w:val="000000"/>
                <w:sz w:val="20"/>
              </w:rPr>
              <w:t xml:space="preserve"> and control</w:t>
            </w:r>
          </w:p>
        </w:tc>
        <w:tc>
          <w:tcPr>
            <w:tcW w:w="115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200A19" w14:textId="35F32BE9" w:rsidR="00A77B3E" w:rsidRDefault="00CB4887">
            <w:pPr>
              <w:spacing w:before="100"/>
              <w:jc w:val="right"/>
              <w:rPr>
                <w:color w:val="000000"/>
                <w:sz w:val="20"/>
              </w:rPr>
            </w:pPr>
            <w:del w:id="170" w:author="Aivi Kuivonen" w:date="2023-05-11T15:46:00Z">
              <w:r w:rsidDel="00C00AB7">
                <w:rPr>
                  <w:color w:val="000000"/>
                  <w:sz w:val="20"/>
                </w:rPr>
                <w:delText>1,748,719.78</w:delText>
              </w:r>
            </w:del>
            <w:ins w:id="171" w:author="Aivi Kuivonen" w:date="2023-06-26T13:02:00Z">
              <w:r w:rsidR="004B5523">
                <w:rPr>
                  <w:color w:val="000000"/>
                  <w:sz w:val="20"/>
                </w:rPr>
                <w:t>2,035,259.</w:t>
              </w:r>
            </w:ins>
            <w:ins w:id="172" w:author="Aivi Kuivonen" w:date="2023-06-26T13:03:00Z">
              <w:r w:rsidR="004B5523">
                <w:rPr>
                  <w:color w:val="000000"/>
                  <w:sz w:val="20"/>
                </w:rPr>
                <w:t>71</w:t>
              </w:r>
            </w:ins>
          </w:p>
        </w:tc>
      </w:tr>
      <w:tr w:rsidR="009C3F87" w14:paraId="685B1813" w14:textId="77777777" w:rsidTr="00C00AB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B32885"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264C30" w14:textId="77777777" w:rsidR="00A77B3E" w:rsidRDefault="00CB4887">
            <w:pPr>
              <w:spacing w:before="100"/>
              <w:rPr>
                <w:color w:val="000000"/>
                <w:sz w:val="20"/>
              </w:rPr>
            </w:pPr>
            <w:r>
              <w:rPr>
                <w:color w:val="000000"/>
                <w:sz w:val="20"/>
              </w:rPr>
              <w:t>003.Evaluation and studies, data collection</w:t>
            </w:r>
          </w:p>
        </w:tc>
        <w:tc>
          <w:tcPr>
            <w:tcW w:w="115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45870F" w14:textId="490E7008" w:rsidR="00A77B3E" w:rsidRDefault="00CB4887">
            <w:pPr>
              <w:spacing w:before="100"/>
              <w:jc w:val="right"/>
              <w:rPr>
                <w:color w:val="000000"/>
                <w:sz w:val="20"/>
              </w:rPr>
            </w:pPr>
            <w:del w:id="173" w:author="Aivi Kuivonen" w:date="2023-05-11T15:46:00Z">
              <w:r w:rsidDel="00C00AB7">
                <w:rPr>
                  <w:color w:val="000000"/>
                  <w:sz w:val="20"/>
                </w:rPr>
                <w:delText>57,650.10</w:delText>
              </w:r>
            </w:del>
            <w:ins w:id="174" w:author="Aivi Kuivonen" w:date="2023-06-26T13:03:00Z">
              <w:r w:rsidR="004B5523">
                <w:rPr>
                  <w:color w:val="000000"/>
                  <w:sz w:val="20"/>
                </w:rPr>
                <w:t>67,096.47</w:t>
              </w:r>
            </w:ins>
          </w:p>
        </w:tc>
      </w:tr>
      <w:tr w:rsidR="009C3F87" w14:paraId="642D93F7" w14:textId="77777777" w:rsidTr="00C00AB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B771A3"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8F40CC" w14:textId="77777777" w:rsidR="00A77B3E" w:rsidRDefault="00CB4887">
            <w:pPr>
              <w:spacing w:before="100"/>
              <w:rPr>
                <w:color w:val="000000"/>
                <w:sz w:val="20"/>
              </w:rPr>
            </w:pPr>
            <w:r>
              <w:rPr>
                <w:color w:val="000000"/>
                <w:sz w:val="20"/>
              </w:rPr>
              <w:t>004.Capacity building</w:t>
            </w:r>
          </w:p>
        </w:tc>
        <w:tc>
          <w:tcPr>
            <w:tcW w:w="115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B5AFFE" w14:textId="7725761D" w:rsidR="00A77B3E" w:rsidRDefault="00CB4887">
            <w:pPr>
              <w:spacing w:before="100"/>
              <w:jc w:val="right"/>
              <w:rPr>
                <w:color w:val="000000"/>
                <w:sz w:val="20"/>
              </w:rPr>
            </w:pPr>
            <w:del w:id="175" w:author="Aivi Kuivonen" w:date="2023-05-11T15:47:00Z">
              <w:r w:rsidDel="00C00AB7">
                <w:rPr>
                  <w:color w:val="000000"/>
                  <w:sz w:val="20"/>
                </w:rPr>
                <w:delText>76,866.81</w:delText>
              </w:r>
            </w:del>
            <w:ins w:id="176" w:author="Aivi Kuivonen" w:date="2023-05-11T15:47:00Z">
              <w:r w:rsidR="00C00AB7">
                <w:rPr>
                  <w:color w:val="000000"/>
                  <w:sz w:val="20"/>
                </w:rPr>
                <w:t>8</w:t>
              </w:r>
            </w:ins>
            <w:ins w:id="177" w:author="Aivi Kuivonen" w:date="2023-06-26T13:03:00Z">
              <w:r w:rsidR="004B5523">
                <w:rPr>
                  <w:color w:val="000000"/>
                  <w:sz w:val="20"/>
                </w:rPr>
                <w:t>9,461.97</w:t>
              </w:r>
            </w:ins>
          </w:p>
        </w:tc>
      </w:tr>
    </w:tbl>
    <w:p w14:paraId="43924BC3" w14:textId="77777777" w:rsidR="00A77B3E" w:rsidRDefault="00A77B3E">
      <w:pPr>
        <w:spacing w:before="100"/>
        <w:rPr>
          <w:color w:val="000000"/>
          <w:sz w:val="20"/>
        </w:rPr>
        <w:sectPr w:rsidR="00A77B3E">
          <w:pgSz w:w="11906" w:h="16838"/>
          <w:pgMar w:top="720" w:right="936" w:bottom="864" w:left="720" w:header="0" w:footer="72" w:gutter="0"/>
          <w:cols w:space="720"/>
          <w:noEndnote/>
          <w:docGrid w:linePitch="360"/>
        </w:sectPr>
      </w:pPr>
    </w:p>
    <w:p w14:paraId="5E715A4B" w14:textId="77777777" w:rsidR="00A77B3E" w:rsidRDefault="00CB4887">
      <w:pPr>
        <w:pStyle w:val="Heading1"/>
        <w:spacing w:before="100" w:after="0"/>
        <w:rPr>
          <w:rFonts w:ascii="Times New Roman" w:hAnsi="Times New Roman" w:cs="Times New Roman"/>
          <w:b w:val="0"/>
          <w:color w:val="000000"/>
          <w:sz w:val="24"/>
        </w:rPr>
      </w:pPr>
      <w:bookmarkStart w:id="178" w:name="_Toc256000068"/>
      <w:r>
        <w:rPr>
          <w:rFonts w:ascii="Times New Roman" w:hAnsi="Times New Roman" w:cs="Times New Roman"/>
          <w:b w:val="0"/>
          <w:color w:val="000000"/>
          <w:sz w:val="24"/>
        </w:rPr>
        <w:lastRenderedPageBreak/>
        <w:t>3. Financing plan</w:t>
      </w:r>
      <w:bookmarkEnd w:id="178"/>
    </w:p>
    <w:p w14:paraId="3DA1E303" w14:textId="77777777" w:rsidR="00A77B3E" w:rsidRDefault="00CB4887">
      <w:pPr>
        <w:spacing w:before="100"/>
        <w:rPr>
          <w:color w:val="000000"/>
          <w:sz w:val="12"/>
        </w:rPr>
      </w:pPr>
      <w:r>
        <w:rPr>
          <w:color w:val="000000"/>
        </w:rPr>
        <w:t>Reference: point (g) Article 22(3) CPR</w:t>
      </w:r>
    </w:p>
    <w:p w14:paraId="068EB5EC" w14:textId="77777777" w:rsidR="00A77B3E" w:rsidRDefault="00CB4887">
      <w:pPr>
        <w:pStyle w:val="Heading2"/>
        <w:spacing w:before="100" w:after="0"/>
        <w:rPr>
          <w:rFonts w:ascii="Times New Roman" w:hAnsi="Times New Roman" w:cs="Times New Roman"/>
          <w:b w:val="0"/>
          <w:i w:val="0"/>
          <w:color w:val="000000"/>
          <w:sz w:val="24"/>
        </w:rPr>
      </w:pPr>
      <w:bookmarkStart w:id="179" w:name="_Toc256000069"/>
      <w:r>
        <w:rPr>
          <w:rFonts w:ascii="Times New Roman" w:hAnsi="Times New Roman" w:cs="Times New Roman"/>
          <w:b w:val="0"/>
          <w:i w:val="0"/>
          <w:color w:val="000000"/>
          <w:sz w:val="24"/>
        </w:rPr>
        <w:t>3.1. Financial appropriations by year</w:t>
      </w:r>
      <w:bookmarkEnd w:id="179"/>
    </w:p>
    <w:p w14:paraId="2BE5CB51" w14:textId="77777777" w:rsidR="00A77B3E" w:rsidRDefault="00CB4887">
      <w:pPr>
        <w:pStyle w:val="Heading4"/>
        <w:spacing w:before="100" w:after="0"/>
        <w:rPr>
          <w:b w:val="0"/>
          <w:color w:val="000000"/>
          <w:sz w:val="24"/>
        </w:rPr>
      </w:pPr>
      <w:bookmarkStart w:id="180" w:name="_Toc256000070"/>
      <w:r>
        <w:rPr>
          <w:b w:val="0"/>
          <w:color w:val="000000"/>
          <w:sz w:val="24"/>
        </w:rPr>
        <w:t>Table 5: Financial appropriations per year</w:t>
      </w:r>
      <w:bookmarkEnd w:id="180"/>
    </w:p>
    <w:p w14:paraId="29B5BF30" w14:textId="77777777" w:rsidR="00A77B3E" w:rsidRDefault="00A77B3E">
      <w:pPr>
        <w:spacing w:before="100"/>
        <w:rPr>
          <w:color w:val="000000"/>
          <w:sz w:val="12"/>
        </w:rPr>
      </w:pPr>
    </w:p>
    <w:p w14:paraId="3C746955" w14:textId="77777777"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4"/>
        <w:gridCol w:w="574"/>
        <w:gridCol w:w="2403"/>
        <w:gridCol w:w="2403"/>
        <w:gridCol w:w="1254"/>
        <w:gridCol w:w="1254"/>
        <w:gridCol w:w="1254"/>
        <w:gridCol w:w="1254"/>
        <w:gridCol w:w="2612"/>
      </w:tblGrid>
      <w:tr w:rsidR="00D8317F" w14:paraId="432958BB"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F9B400" w14:textId="77777777" w:rsidR="00A77B3E" w:rsidRDefault="00CB4887">
            <w:pPr>
              <w:spacing w:before="100"/>
              <w:jc w:val="center"/>
              <w:rPr>
                <w:color w:val="000000"/>
                <w:sz w:val="16"/>
              </w:rPr>
            </w:pPr>
            <w:r>
              <w:rPr>
                <w:color w:val="000000"/>
                <w:sz w:val="16"/>
              </w:rPr>
              <w:t>Allocation type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7B40D5" w14:textId="77777777" w:rsidR="00A77B3E" w:rsidRDefault="00CB4887">
            <w:pPr>
              <w:spacing w:before="100"/>
              <w:jc w:val="center"/>
              <w:rPr>
                <w:color w:val="000000"/>
                <w:sz w:val="16"/>
              </w:rPr>
            </w:pPr>
            <w:r>
              <w:rPr>
                <w:color w:val="000000"/>
                <w:sz w:val="16"/>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732D9A" w14:textId="77777777" w:rsidR="00A77B3E" w:rsidRDefault="00CB4887">
            <w:pPr>
              <w:spacing w:before="100"/>
              <w:jc w:val="center"/>
              <w:rPr>
                <w:color w:val="000000"/>
                <w:sz w:val="16"/>
              </w:rPr>
            </w:pPr>
            <w:r>
              <w:rPr>
                <w:color w:val="000000"/>
                <w:sz w:val="16"/>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A96176" w14:textId="77777777" w:rsidR="00A77B3E" w:rsidRDefault="00CB4887">
            <w:pPr>
              <w:spacing w:before="100"/>
              <w:jc w:val="center"/>
              <w:rPr>
                <w:color w:val="000000"/>
                <w:sz w:val="16"/>
              </w:rPr>
            </w:pPr>
            <w:r>
              <w:rPr>
                <w:color w:val="000000"/>
                <w:sz w:val="16"/>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0CB0A7" w14:textId="77777777" w:rsidR="00A77B3E" w:rsidRDefault="00CB4887">
            <w:pPr>
              <w:spacing w:before="100"/>
              <w:jc w:val="center"/>
              <w:rPr>
                <w:color w:val="000000"/>
                <w:sz w:val="16"/>
              </w:rPr>
            </w:pPr>
            <w:r>
              <w:rPr>
                <w:color w:val="000000"/>
                <w:sz w:val="16"/>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E1C6C5" w14:textId="77777777" w:rsidR="00A77B3E" w:rsidRDefault="00CB4887">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932DB5" w14:textId="77777777" w:rsidR="00A77B3E" w:rsidRDefault="00CB4887">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4D7728" w14:textId="77777777" w:rsidR="00A77B3E" w:rsidRDefault="00CB4887">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E123DA" w14:textId="77777777" w:rsidR="00A77B3E" w:rsidRDefault="00CB4887">
            <w:pPr>
              <w:spacing w:before="100"/>
              <w:jc w:val="center"/>
              <w:rPr>
                <w:color w:val="000000"/>
                <w:sz w:val="16"/>
              </w:rPr>
            </w:pPr>
            <w:r>
              <w:rPr>
                <w:color w:val="000000"/>
                <w:sz w:val="16"/>
              </w:rPr>
              <w:t>Total</w:t>
            </w:r>
          </w:p>
        </w:tc>
      </w:tr>
      <w:tr w:rsidR="00D8317F" w14:paraId="41C85F0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3DE569" w14:textId="77777777" w:rsidR="00A77B3E" w:rsidRDefault="00CB4887">
            <w:pPr>
              <w:spacing w:before="100"/>
              <w:rPr>
                <w:color w:val="000000"/>
                <w:sz w:val="16"/>
              </w:rPr>
            </w:pPr>
            <w:r>
              <w:rPr>
                <w:color w:val="000000"/>
                <w:sz w:val="16"/>
              </w:rPr>
              <w:t>Initial allocation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96C110" w14:textId="77777777" w:rsidR="00A77B3E" w:rsidRDefault="00CB4887">
            <w:pPr>
              <w:spacing w:before="100"/>
              <w:jc w:val="right"/>
              <w:rPr>
                <w:color w:val="000000"/>
                <w:sz w:val="16"/>
              </w:rPr>
            </w:pPr>
            <w:r>
              <w:rPr>
                <w:color w:val="000000"/>
                <w:sz w:val="16"/>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796D70" w14:textId="77777777" w:rsidR="00A77B3E" w:rsidRDefault="00CB4887">
            <w:pPr>
              <w:spacing w:before="100"/>
              <w:jc w:val="right"/>
              <w:rPr>
                <w:color w:val="000000"/>
                <w:sz w:val="16"/>
              </w:rPr>
            </w:pPr>
            <w:r>
              <w:rPr>
                <w:color w:val="000000"/>
                <w:sz w:val="16"/>
              </w:rPr>
              <w:t>5,269,705.00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682772" w14:textId="77777777" w:rsidR="00A77B3E" w:rsidRDefault="00CB4887">
            <w:pPr>
              <w:spacing w:before="100"/>
              <w:jc w:val="right"/>
              <w:rPr>
                <w:color w:val="000000"/>
                <w:sz w:val="16"/>
              </w:rPr>
            </w:pPr>
            <w:r>
              <w:rPr>
                <w:color w:val="000000"/>
                <w:sz w:val="16"/>
              </w:rPr>
              <w:t>6,402,733.00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BE1E60" w14:textId="77777777" w:rsidR="00A77B3E" w:rsidRDefault="00CB4887">
            <w:pPr>
              <w:spacing w:before="100"/>
              <w:jc w:val="right"/>
              <w:rPr>
                <w:color w:val="000000"/>
                <w:sz w:val="16"/>
              </w:rPr>
            </w:pPr>
            <w:r>
              <w:rPr>
                <w:color w:val="000000"/>
                <w:sz w:val="16"/>
              </w:rPr>
              <w:t>6,905,464.00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A01A2C" w14:textId="77777777" w:rsidR="00A77B3E" w:rsidRDefault="00CB4887">
            <w:pPr>
              <w:spacing w:before="100"/>
              <w:jc w:val="right"/>
              <w:rPr>
                <w:color w:val="000000"/>
                <w:sz w:val="16"/>
              </w:rPr>
            </w:pPr>
            <w:r>
              <w:rPr>
                <w:color w:val="000000"/>
                <w:sz w:val="16"/>
              </w:rPr>
              <w:t>5,346,817.00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18E6E5" w14:textId="77777777" w:rsidR="00A77B3E" w:rsidRDefault="00CB4887">
            <w:pPr>
              <w:spacing w:before="100"/>
              <w:jc w:val="right"/>
              <w:rPr>
                <w:color w:val="000000"/>
                <w:sz w:val="16"/>
              </w:rPr>
            </w:pPr>
            <w:r>
              <w:rPr>
                <w:color w:val="000000"/>
                <w:sz w:val="16"/>
              </w:rPr>
              <w:t>4,425,874.00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5EC205" w14:textId="77777777" w:rsidR="00A77B3E" w:rsidRDefault="00CB4887">
            <w:pPr>
              <w:spacing w:before="100"/>
              <w:jc w:val="right"/>
              <w:rPr>
                <w:color w:val="000000"/>
                <w:sz w:val="16"/>
              </w:rPr>
            </w:pPr>
            <w:r>
              <w:rPr>
                <w:color w:val="000000"/>
                <w:sz w:val="16"/>
              </w:rPr>
              <w:t>4,486,181.00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462A0E" w14:textId="77777777" w:rsidR="00A77B3E" w:rsidRDefault="00CB4887">
            <w:pPr>
              <w:spacing w:before="100"/>
              <w:jc w:val="right"/>
              <w:rPr>
                <w:color w:val="000000"/>
                <w:sz w:val="16"/>
              </w:rPr>
            </w:pPr>
            <w:r>
              <w:rPr>
                <w:color w:val="000000"/>
                <w:sz w:val="16"/>
              </w:rPr>
              <w:t>32,836,774.00</w:t>
            </w:r>
          </w:p>
        </w:tc>
      </w:tr>
      <w:tr w:rsidR="00D8317F" w14:paraId="2FC62C0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F2B12A" w14:textId="77777777" w:rsidR="00A77B3E" w:rsidRDefault="00CB4887">
            <w:pPr>
              <w:spacing w:before="100"/>
              <w:rPr>
                <w:color w:val="000000"/>
                <w:sz w:val="16"/>
              </w:rPr>
            </w:pPr>
            <w:r>
              <w:rPr>
                <w:color w:val="000000"/>
                <w:sz w:val="16"/>
              </w:rPr>
              <w:t>Mid-term review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836A60"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4E812"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97FCD7"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CB9926"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BF26DE"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42C0E2"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EE545A"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26C7A8" w14:textId="77777777" w:rsidR="00A77B3E" w:rsidRDefault="00A77B3E">
            <w:pPr>
              <w:spacing w:before="100"/>
              <w:jc w:val="right"/>
              <w:rPr>
                <w:color w:val="000000"/>
                <w:sz w:val="16"/>
              </w:rPr>
            </w:pPr>
          </w:p>
        </w:tc>
      </w:tr>
      <w:tr w:rsidR="00D8317F" w14:paraId="6C6FCF9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940AFE" w14:textId="77777777" w:rsidR="00A77B3E" w:rsidRDefault="00CB4887">
            <w:pPr>
              <w:spacing w:before="100"/>
              <w:rPr>
                <w:color w:val="000000"/>
                <w:sz w:val="16"/>
              </w:rPr>
            </w:pPr>
            <w:r>
              <w:rPr>
                <w:color w:val="000000"/>
                <w:sz w:val="16"/>
              </w:rPr>
              <w:t>Thematic facility WPI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76952E" w14:textId="70B394E8" w:rsidR="00A77B3E" w:rsidRDefault="0088198C">
            <w:pPr>
              <w:spacing w:before="100"/>
              <w:jc w:val="right"/>
              <w:rPr>
                <w:color w:val="000000"/>
                <w:sz w:val="16"/>
              </w:rPr>
            </w:pPr>
            <w:ins w:id="181" w:author="Aivi Kuivonen" w:date="2022-09-09T16:05:00Z">
              <w:r>
                <w:rPr>
                  <w:color w:val="000000"/>
                  <w:sz w:val="16"/>
                </w:rPr>
                <w:t>0</w:t>
              </w:r>
            </w:ins>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45D690" w14:textId="3421CA2A" w:rsidR="00A77B3E" w:rsidRDefault="003A6DE1">
            <w:pPr>
              <w:spacing w:before="100"/>
              <w:jc w:val="right"/>
              <w:rPr>
                <w:color w:val="000000"/>
                <w:sz w:val="16"/>
              </w:rPr>
            </w:pPr>
            <w:ins w:id="182" w:author="Aivi Kuivonen" w:date="2023-07-13T10:52:00Z">
              <w:r>
                <w:rPr>
                  <w:color w:val="000000"/>
                  <w:sz w:val="16"/>
                </w:rPr>
                <w:t>3,</w:t>
              </w:r>
            </w:ins>
            <w:ins w:id="183" w:author="Aivi Kuivonen" w:date="2023-07-13T11:12:00Z">
              <w:r w:rsidR="00D8317F">
                <w:rPr>
                  <w:color w:val="000000"/>
                  <w:sz w:val="16"/>
                </w:rPr>
                <w:t>183,899</w:t>
              </w:r>
            </w:ins>
            <w:ins w:id="184" w:author="Aivi Kuivonen" w:date="2023-07-13T11:14:00Z">
              <w:r w:rsidR="00D8317F">
                <w:rPr>
                  <w:color w:val="000000"/>
                  <w:sz w:val="16"/>
                </w:rPr>
                <w:t>.</w:t>
              </w:r>
            </w:ins>
            <w:ins w:id="185" w:author="Aivi Kuivonen" w:date="2023-07-13T11:12:00Z">
              <w:r w:rsidR="00D8317F">
                <w:rPr>
                  <w:color w:val="000000"/>
                  <w:sz w:val="16"/>
                </w:rPr>
                <w:t>09</w:t>
              </w:r>
            </w:ins>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450569" w14:textId="36E02559" w:rsidR="00A77B3E" w:rsidRDefault="00D8317F">
            <w:pPr>
              <w:spacing w:before="100"/>
              <w:jc w:val="right"/>
              <w:rPr>
                <w:color w:val="000000"/>
                <w:sz w:val="16"/>
              </w:rPr>
            </w:pPr>
            <w:ins w:id="186" w:author="Aivi Kuivonen" w:date="2023-07-13T11:14:00Z">
              <w:r>
                <w:rPr>
                  <w:color w:val="000000"/>
                  <w:sz w:val="16"/>
                </w:rPr>
                <w:t>2,378,964.01</w:t>
              </w:r>
            </w:ins>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ED88B4" w14:textId="0CF4B0AE" w:rsidR="00A77B3E" w:rsidRDefault="0088198C">
            <w:pPr>
              <w:spacing w:before="100"/>
              <w:jc w:val="right"/>
              <w:rPr>
                <w:color w:val="000000"/>
                <w:sz w:val="16"/>
              </w:rPr>
            </w:pPr>
            <w:ins w:id="187" w:author="Aivi Kuivonen" w:date="2022-09-09T16:04:00Z">
              <w:r>
                <w:rPr>
                  <w:color w:val="000000"/>
                  <w:sz w:val="16"/>
                </w:rPr>
                <w:t>0</w:t>
              </w:r>
            </w:ins>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A22918" w14:textId="222AA861" w:rsidR="00A77B3E" w:rsidRDefault="0088198C">
            <w:pPr>
              <w:spacing w:before="100"/>
              <w:jc w:val="right"/>
              <w:rPr>
                <w:color w:val="000000"/>
                <w:sz w:val="16"/>
              </w:rPr>
            </w:pPr>
            <w:ins w:id="188" w:author="Aivi Kuivonen" w:date="2022-09-09T16:04:00Z">
              <w:r>
                <w:rPr>
                  <w:color w:val="000000"/>
                  <w:sz w:val="16"/>
                </w:rPr>
                <w:t>0</w:t>
              </w:r>
            </w:ins>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0F7768" w14:textId="598A484F" w:rsidR="00A77B3E" w:rsidRDefault="0088198C">
            <w:pPr>
              <w:spacing w:before="100"/>
              <w:jc w:val="right"/>
              <w:rPr>
                <w:color w:val="000000"/>
                <w:sz w:val="16"/>
              </w:rPr>
            </w:pPr>
            <w:ins w:id="189" w:author="Aivi Kuivonen" w:date="2022-09-09T16:04:00Z">
              <w:r>
                <w:rPr>
                  <w:color w:val="000000"/>
                  <w:sz w:val="16"/>
                </w:rPr>
                <w:t>0</w:t>
              </w:r>
            </w:ins>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6483A9" w14:textId="2904EBF2" w:rsidR="00A77B3E" w:rsidRDefault="0088198C">
            <w:pPr>
              <w:spacing w:before="100"/>
              <w:jc w:val="right"/>
              <w:rPr>
                <w:color w:val="000000"/>
                <w:sz w:val="16"/>
              </w:rPr>
            </w:pPr>
            <w:ins w:id="190" w:author="Aivi Kuivonen" w:date="2022-09-09T16:05:00Z">
              <w:r>
                <w:rPr>
                  <w:color w:val="000000"/>
                  <w:sz w:val="16"/>
                </w:rPr>
                <w:t>0</w:t>
              </w:r>
            </w:ins>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1BAAAF" w14:textId="196119AA" w:rsidR="00A77B3E" w:rsidRDefault="00D8317F">
            <w:pPr>
              <w:spacing w:before="100"/>
              <w:jc w:val="right"/>
              <w:rPr>
                <w:color w:val="000000"/>
                <w:sz w:val="16"/>
              </w:rPr>
            </w:pPr>
            <w:ins w:id="191" w:author="Aivi Kuivonen" w:date="2023-07-13T11:15:00Z">
              <w:r>
                <w:rPr>
                  <w:color w:val="000000"/>
                  <w:sz w:val="16"/>
                </w:rPr>
                <w:t>5,562,863.10</w:t>
              </w:r>
            </w:ins>
          </w:p>
        </w:tc>
      </w:tr>
      <w:tr w:rsidR="00D8317F" w14:paraId="65ED269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7ADF45" w14:textId="77777777" w:rsidR="00A77B3E" w:rsidRDefault="00CB4887">
            <w:pPr>
              <w:spacing w:before="100"/>
              <w:rPr>
                <w:color w:val="000000"/>
                <w:sz w:val="16"/>
              </w:rPr>
            </w:pPr>
            <w:r>
              <w:rPr>
                <w:color w:val="000000"/>
                <w:sz w:val="16"/>
              </w:rPr>
              <w:t>Thematic facility WPII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D41BA1"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34C6DB"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BD9174"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81FD6F"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E4738C"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31B51A"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FD6803"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8BEC17" w14:textId="77777777" w:rsidR="00A77B3E" w:rsidRDefault="00A77B3E">
            <w:pPr>
              <w:spacing w:before="100"/>
              <w:jc w:val="right"/>
              <w:rPr>
                <w:color w:val="000000"/>
                <w:sz w:val="16"/>
              </w:rPr>
            </w:pPr>
          </w:p>
        </w:tc>
      </w:tr>
      <w:tr w:rsidR="00D8317F" w14:paraId="14A3D20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EF4367" w14:textId="77777777" w:rsidR="00A77B3E" w:rsidRDefault="00CB4887">
            <w:pPr>
              <w:spacing w:before="100"/>
              <w:rPr>
                <w:color w:val="000000"/>
                <w:sz w:val="16"/>
              </w:rPr>
            </w:pPr>
            <w:r>
              <w:rPr>
                <w:color w:val="000000"/>
                <w:sz w:val="16"/>
              </w:rPr>
              <w:t>Thematic facility WPIII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F9B59C"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B910CA"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C5FD89"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9C36AD"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EA76BE"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DA4670"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CD3AB6"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52340E" w14:textId="77777777" w:rsidR="00A77B3E" w:rsidRDefault="00A77B3E">
            <w:pPr>
              <w:spacing w:before="100"/>
              <w:jc w:val="right"/>
              <w:rPr>
                <w:color w:val="000000"/>
                <w:sz w:val="16"/>
              </w:rPr>
            </w:pPr>
          </w:p>
        </w:tc>
      </w:tr>
      <w:tr w:rsidR="00D8317F" w14:paraId="695A1BC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BE3C2C" w14:textId="77777777" w:rsidR="00A77B3E" w:rsidRDefault="00CB4887">
            <w:pPr>
              <w:spacing w:before="100"/>
              <w:rPr>
                <w:color w:val="000000"/>
                <w:sz w:val="16"/>
              </w:rPr>
            </w:pPr>
            <w:r>
              <w:rPr>
                <w:color w:val="000000"/>
                <w:sz w:val="16"/>
              </w:rPr>
              <w:t>Transfer (in)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17630F"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40390D"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D97247" w14:textId="77777777" w:rsidR="00A77B3E" w:rsidRDefault="00CB4887">
            <w:pPr>
              <w:spacing w:before="100"/>
              <w:jc w:val="right"/>
              <w:rPr>
                <w:color w:val="000000"/>
                <w:sz w:val="16"/>
              </w:rPr>
            </w:pPr>
            <w:r>
              <w:rPr>
                <w:color w:val="000000"/>
                <w:sz w:val="16"/>
              </w:rPr>
              <w:t>296,393.00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01DD5E" w14:textId="77777777" w:rsidR="00A77B3E" w:rsidRDefault="00CB4887">
            <w:pPr>
              <w:spacing w:before="100"/>
              <w:jc w:val="right"/>
              <w:rPr>
                <w:color w:val="000000"/>
                <w:sz w:val="16"/>
              </w:rPr>
            </w:pPr>
            <w:r>
              <w:rPr>
                <w:color w:val="000000"/>
                <w:sz w:val="16"/>
              </w:rPr>
              <w:t>359,627.00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96353F" w14:textId="77777777" w:rsidR="00A77B3E" w:rsidRDefault="00CB4887">
            <w:pPr>
              <w:spacing w:before="100"/>
              <w:jc w:val="right"/>
              <w:rPr>
                <w:color w:val="000000"/>
                <w:sz w:val="16"/>
              </w:rPr>
            </w:pPr>
            <w:r>
              <w:rPr>
                <w:color w:val="000000"/>
                <w:sz w:val="16"/>
              </w:rPr>
              <w:t>306,733.00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855A0C" w14:textId="77777777" w:rsidR="00A77B3E" w:rsidRDefault="00CB4887">
            <w:pPr>
              <w:spacing w:before="100"/>
              <w:jc w:val="right"/>
              <w:rPr>
                <w:color w:val="000000"/>
                <w:sz w:val="16"/>
              </w:rPr>
            </w:pPr>
            <w:r>
              <w:rPr>
                <w:color w:val="000000"/>
                <w:sz w:val="16"/>
              </w:rPr>
              <w:t>149,978.00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DC65FC"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416204" w14:textId="77777777" w:rsidR="00A77B3E" w:rsidRDefault="00CB4887">
            <w:pPr>
              <w:spacing w:before="100"/>
              <w:jc w:val="right"/>
              <w:rPr>
                <w:color w:val="000000"/>
                <w:sz w:val="16"/>
              </w:rPr>
            </w:pPr>
            <w:r>
              <w:rPr>
                <w:color w:val="000000"/>
                <w:sz w:val="16"/>
              </w:rPr>
              <w:t>1,112,731.00</w:t>
            </w:r>
          </w:p>
        </w:tc>
      </w:tr>
      <w:tr w:rsidR="00D8317F" w14:paraId="1C6F09C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E78EF5" w14:textId="77777777" w:rsidR="00A77B3E" w:rsidRDefault="00CB4887">
            <w:pPr>
              <w:spacing w:before="100"/>
              <w:rPr>
                <w:color w:val="000000"/>
                <w:sz w:val="16"/>
              </w:rPr>
            </w:pPr>
            <w:r>
              <w:rPr>
                <w:color w:val="000000"/>
                <w:sz w:val="16"/>
              </w:rPr>
              <w:t>Transfer (out)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6430A9"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AB8D33"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54B425"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8FC862"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072262"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BEC7B9"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00A793"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29820D" w14:textId="77777777" w:rsidR="00A77B3E" w:rsidRDefault="00A77B3E">
            <w:pPr>
              <w:spacing w:before="100"/>
              <w:jc w:val="right"/>
              <w:rPr>
                <w:color w:val="000000"/>
                <w:sz w:val="16"/>
              </w:rPr>
            </w:pPr>
          </w:p>
        </w:tc>
      </w:tr>
      <w:tr w:rsidR="00D8317F" w14:paraId="42CE090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D72E6C" w14:textId="77777777" w:rsidR="00A77B3E" w:rsidRDefault="00CB4887">
            <w:pPr>
              <w:spacing w:before="100"/>
              <w:rPr>
                <w:color w:val="000000"/>
                <w:sz w:val="16"/>
              </w:rPr>
            </w:pPr>
            <w:r>
              <w:rPr>
                <w:color w:val="000000"/>
                <w:sz w:val="16"/>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1CCD3C" w14:textId="77777777" w:rsidR="00A77B3E" w:rsidRDefault="00CB4887">
            <w:pPr>
              <w:spacing w:before="100"/>
              <w:jc w:val="right"/>
              <w:rPr>
                <w:color w:val="000000"/>
                <w:sz w:val="16"/>
              </w:rPr>
            </w:pPr>
            <w:r>
              <w:rPr>
                <w:color w:val="000000"/>
                <w:sz w:val="16"/>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FA5521" w14:textId="6CEADCF9" w:rsidR="00A77B3E" w:rsidRDefault="00CB4887">
            <w:pPr>
              <w:spacing w:before="100"/>
              <w:jc w:val="right"/>
              <w:rPr>
                <w:color w:val="000000"/>
                <w:sz w:val="16"/>
              </w:rPr>
            </w:pPr>
            <w:del w:id="192" w:author="Aivi Kuivonen" w:date="2023-07-13T10:52:00Z">
              <w:r w:rsidDel="003A6DE1">
                <w:rPr>
                  <w:color w:val="000000"/>
                  <w:sz w:val="16"/>
                </w:rPr>
                <w:delText>5,269,705.00</w:delText>
              </w:r>
            </w:del>
            <w:ins w:id="193" w:author="Aivi Kuivonen" w:date="2023-07-13T10:52:00Z">
              <w:r w:rsidR="003A6DE1">
                <w:rPr>
                  <w:color w:val="000000"/>
                  <w:sz w:val="16"/>
                </w:rPr>
                <w:t xml:space="preserve"> 8,</w:t>
              </w:r>
            </w:ins>
            <w:ins w:id="194" w:author="Aivi Kuivonen" w:date="2023-07-13T10:53:00Z">
              <w:r w:rsidR="003A6DE1">
                <w:rPr>
                  <w:color w:val="000000"/>
                  <w:sz w:val="16"/>
                </w:rPr>
                <w:t>453,604</w:t>
              </w:r>
            </w:ins>
            <w:ins w:id="195" w:author="Aivi Kuivonen" w:date="2023-07-13T11:14:00Z">
              <w:r w:rsidR="00D8317F">
                <w:rPr>
                  <w:color w:val="000000"/>
                  <w:sz w:val="16"/>
                </w:rPr>
                <w:t>.</w:t>
              </w:r>
            </w:ins>
            <w:ins w:id="196" w:author="Aivi Kuivonen" w:date="2023-07-13T11:12:00Z">
              <w:r w:rsidR="00D8317F">
                <w:rPr>
                  <w:color w:val="000000"/>
                  <w:sz w:val="16"/>
                </w:rPr>
                <w:t>09</w:t>
              </w:r>
            </w:ins>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A0C721" w14:textId="6639C726" w:rsidR="00A77B3E" w:rsidRDefault="00CB4887">
            <w:pPr>
              <w:spacing w:before="100"/>
              <w:jc w:val="right"/>
              <w:rPr>
                <w:color w:val="000000"/>
                <w:sz w:val="16"/>
              </w:rPr>
            </w:pPr>
            <w:del w:id="197" w:author="Aivi Kuivonen" w:date="2023-07-13T10:53:00Z">
              <w:r w:rsidDel="003A6DE1">
                <w:rPr>
                  <w:color w:val="000000"/>
                  <w:sz w:val="16"/>
                </w:rPr>
                <w:delText>6,699,126.00</w:delText>
              </w:r>
            </w:del>
            <w:ins w:id="198" w:author="Aivi Kuivonen" w:date="2023-07-13T10:53:00Z">
              <w:r w:rsidR="003A6DE1">
                <w:rPr>
                  <w:color w:val="000000"/>
                  <w:sz w:val="16"/>
                </w:rPr>
                <w:t xml:space="preserve"> </w:t>
              </w:r>
            </w:ins>
            <w:ins w:id="199" w:author="Aivi Kuivonen" w:date="2023-07-13T11:13:00Z">
              <w:r w:rsidR="00D8317F">
                <w:rPr>
                  <w:color w:val="000000"/>
                  <w:sz w:val="16"/>
                </w:rPr>
                <w:t>8,781,697</w:t>
              </w:r>
            </w:ins>
            <w:ins w:id="200" w:author="Aivi Kuivonen" w:date="2023-07-13T11:14:00Z">
              <w:r w:rsidR="00D8317F">
                <w:rPr>
                  <w:color w:val="000000"/>
                  <w:sz w:val="16"/>
                </w:rPr>
                <w:t>.</w:t>
              </w:r>
            </w:ins>
            <w:ins w:id="201" w:author="Aivi Kuivonen" w:date="2023-07-13T11:13:00Z">
              <w:r w:rsidR="00D8317F">
                <w:rPr>
                  <w:color w:val="000000"/>
                  <w:sz w:val="16"/>
                </w:rPr>
                <w:t>01</w:t>
              </w:r>
            </w:ins>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04054B" w14:textId="77777777" w:rsidR="00A77B3E" w:rsidRDefault="00CB4887">
            <w:pPr>
              <w:spacing w:before="100"/>
              <w:jc w:val="right"/>
              <w:rPr>
                <w:color w:val="000000"/>
                <w:sz w:val="16"/>
              </w:rPr>
            </w:pPr>
            <w:r>
              <w:rPr>
                <w:color w:val="000000"/>
                <w:sz w:val="16"/>
              </w:rPr>
              <w:t>7,265,091.00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4BF2F2" w14:textId="77777777" w:rsidR="00A77B3E" w:rsidRDefault="00CB4887">
            <w:pPr>
              <w:spacing w:before="100"/>
              <w:jc w:val="right"/>
              <w:rPr>
                <w:color w:val="000000"/>
                <w:sz w:val="16"/>
              </w:rPr>
            </w:pPr>
            <w:r>
              <w:rPr>
                <w:color w:val="000000"/>
                <w:sz w:val="16"/>
              </w:rPr>
              <w:t>5,653,550.00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B432E9" w14:textId="77777777" w:rsidR="00A77B3E" w:rsidRDefault="00CB4887">
            <w:pPr>
              <w:spacing w:before="100"/>
              <w:jc w:val="right"/>
              <w:rPr>
                <w:color w:val="000000"/>
                <w:sz w:val="16"/>
              </w:rPr>
            </w:pPr>
            <w:r>
              <w:rPr>
                <w:color w:val="000000"/>
                <w:sz w:val="16"/>
              </w:rPr>
              <w:t>4,575,852.00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11FE5E" w14:textId="77777777" w:rsidR="00A77B3E" w:rsidRDefault="00CB4887">
            <w:pPr>
              <w:spacing w:before="100"/>
              <w:jc w:val="right"/>
              <w:rPr>
                <w:color w:val="000000"/>
                <w:sz w:val="16"/>
              </w:rPr>
            </w:pPr>
            <w:r>
              <w:rPr>
                <w:color w:val="000000"/>
                <w:sz w:val="16"/>
              </w:rPr>
              <w:t>4,486,181.00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58414D" w14:textId="1B506283" w:rsidR="00A77B3E" w:rsidRDefault="00CB4887">
            <w:pPr>
              <w:spacing w:before="100"/>
              <w:jc w:val="right"/>
              <w:rPr>
                <w:color w:val="000000"/>
                <w:sz w:val="16"/>
              </w:rPr>
            </w:pPr>
            <w:del w:id="202" w:author="Aivi Kuivonen" w:date="2023-07-13T10:56:00Z">
              <w:r w:rsidDel="00540C7A">
                <w:rPr>
                  <w:color w:val="000000"/>
                  <w:sz w:val="16"/>
                </w:rPr>
                <w:delText>33,949,505.00</w:delText>
              </w:r>
            </w:del>
            <w:ins w:id="203" w:author="Aivi Kuivonen" w:date="2023-07-13T10:56:00Z">
              <w:r w:rsidR="00540C7A">
                <w:rPr>
                  <w:color w:val="000000"/>
                  <w:sz w:val="16"/>
                </w:rPr>
                <w:t xml:space="preserve"> 3</w:t>
              </w:r>
            </w:ins>
            <w:ins w:id="204" w:author="Aivi Kuivonen" w:date="2023-07-13T11:17:00Z">
              <w:r w:rsidR="00D8317F">
                <w:rPr>
                  <w:color w:val="000000"/>
                  <w:sz w:val="16"/>
                </w:rPr>
                <w:t>9,512,368.10</w:t>
              </w:r>
            </w:ins>
          </w:p>
        </w:tc>
      </w:tr>
    </w:tbl>
    <w:p w14:paraId="753E2F01" w14:textId="77777777" w:rsidR="00A77B3E" w:rsidRDefault="00CB4887">
      <w:pPr>
        <w:spacing w:before="100"/>
        <w:rPr>
          <w:color w:val="000000"/>
        </w:rPr>
      </w:pPr>
      <w:r>
        <w:rPr>
          <w:color w:val="000000"/>
          <w:sz w:val="16"/>
        </w:rPr>
        <w:br w:type="page"/>
      </w:r>
    </w:p>
    <w:p w14:paraId="6D9E4028" w14:textId="77777777" w:rsidR="00A77B3E" w:rsidRDefault="00CB4887">
      <w:pPr>
        <w:pStyle w:val="Heading2"/>
        <w:spacing w:before="100" w:after="0"/>
        <w:rPr>
          <w:rFonts w:ascii="Times New Roman" w:hAnsi="Times New Roman" w:cs="Times New Roman"/>
          <w:b w:val="0"/>
          <w:i w:val="0"/>
          <w:color w:val="000000"/>
          <w:sz w:val="24"/>
        </w:rPr>
      </w:pPr>
      <w:bookmarkStart w:id="205" w:name="_Toc256000071"/>
      <w:r>
        <w:rPr>
          <w:rFonts w:ascii="Times New Roman" w:hAnsi="Times New Roman" w:cs="Times New Roman"/>
          <w:b w:val="0"/>
          <w:i w:val="0"/>
          <w:color w:val="000000"/>
          <w:sz w:val="24"/>
        </w:rPr>
        <w:lastRenderedPageBreak/>
        <w:t>3.2. Total financial allocations</w:t>
      </w:r>
      <w:bookmarkEnd w:id="205"/>
    </w:p>
    <w:p w14:paraId="6B10360A" w14:textId="77777777" w:rsidR="00A77B3E" w:rsidRDefault="00CB4887">
      <w:pPr>
        <w:pStyle w:val="Heading4"/>
        <w:spacing w:before="100" w:after="0"/>
        <w:rPr>
          <w:b w:val="0"/>
          <w:color w:val="000000"/>
          <w:sz w:val="24"/>
        </w:rPr>
      </w:pPr>
      <w:bookmarkStart w:id="206" w:name="_Toc256000072"/>
      <w:r>
        <w:rPr>
          <w:b w:val="0"/>
          <w:color w:val="000000"/>
          <w:sz w:val="24"/>
        </w:rPr>
        <w:t>Table 6: Total financial allocations by fund and national contribution</w:t>
      </w:r>
      <w:bookmarkEnd w:id="206"/>
    </w:p>
    <w:p w14:paraId="67F6130B" w14:textId="77777777" w:rsidR="00A77B3E" w:rsidRDefault="00A77B3E">
      <w:pPr>
        <w:spacing w:before="100"/>
        <w:rPr>
          <w:color w:val="000000"/>
          <w:sz w:val="12"/>
        </w:rPr>
      </w:pPr>
    </w:p>
    <w:p w14:paraId="66457F1C" w14:textId="77777777"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1120"/>
        <w:gridCol w:w="1120"/>
        <w:gridCol w:w="1960"/>
        <w:gridCol w:w="1960"/>
        <w:gridCol w:w="1960"/>
        <w:gridCol w:w="1121"/>
        <w:gridCol w:w="1960"/>
        <w:gridCol w:w="1334"/>
      </w:tblGrid>
      <w:tr w:rsidR="00F170C3" w14:paraId="66F16533" w14:textId="77777777">
        <w:trPr>
          <w:tblHeader/>
        </w:trPr>
        <w:tc>
          <w:tcPr>
            <w:tcW w:w="10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2A4784" w14:textId="77777777" w:rsidR="00A77B3E" w:rsidRDefault="00CB4887">
            <w:pPr>
              <w:spacing w:before="100"/>
              <w:jc w:val="center"/>
              <w:rPr>
                <w:color w:val="000000"/>
                <w:sz w:val="16"/>
              </w:rPr>
            </w:pPr>
            <w:r>
              <w:rPr>
                <w:color w:val="000000"/>
                <w:sz w:val="16"/>
              </w:rPr>
              <w:t>Specific objective (SO)</w:t>
            </w:r>
          </w:p>
        </w:tc>
        <w:tc>
          <w:tcPr>
            <w:tcW w:w="5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064D79" w14:textId="77777777" w:rsidR="00A77B3E" w:rsidRDefault="00CB4887">
            <w:pPr>
              <w:spacing w:before="100"/>
              <w:jc w:val="center"/>
              <w:rPr>
                <w:color w:val="000000"/>
                <w:sz w:val="16"/>
              </w:rPr>
            </w:pPr>
            <w:r>
              <w:rPr>
                <w:color w:val="000000"/>
                <w:sz w:val="16"/>
              </w:rPr>
              <w:t>Type of action</w:t>
            </w:r>
          </w:p>
        </w:tc>
        <w:tc>
          <w:tcPr>
            <w:tcW w:w="5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D6EF7B" w14:textId="77777777" w:rsidR="00A77B3E" w:rsidRDefault="00CB4887">
            <w:pPr>
              <w:spacing w:before="100"/>
              <w:jc w:val="center"/>
              <w:rPr>
                <w:color w:val="000000"/>
                <w:sz w:val="16"/>
              </w:rPr>
            </w:pPr>
            <w:r>
              <w:rPr>
                <w:color w:val="000000"/>
                <w:sz w:val="16"/>
              </w:rPr>
              <w:t>Basis for calculation Union support (total or public)</w:t>
            </w:r>
          </w:p>
        </w:tc>
        <w:tc>
          <w:tcPr>
            <w:tcW w:w="5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ADF0F7" w14:textId="77777777" w:rsidR="00A77B3E" w:rsidRDefault="00CB4887">
            <w:pPr>
              <w:spacing w:before="100"/>
              <w:jc w:val="center"/>
              <w:rPr>
                <w:color w:val="000000"/>
                <w:sz w:val="16"/>
              </w:rPr>
            </w:pPr>
            <w:r>
              <w:rPr>
                <w:color w:val="000000"/>
                <w:sz w:val="16"/>
              </w:rPr>
              <w:t>Union contribution (a)</w:t>
            </w:r>
          </w:p>
        </w:tc>
        <w:tc>
          <w:tcPr>
            <w:tcW w:w="5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01FECF" w14:textId="77777777" w:rsidR="00A77B3E" w:rsidRDefault="00CB4887">
            <w:pPr>
              <w:spacing w:before="100"/>
              <w:jc w:val="center"/>
              <w:rPr>
                <w:color w:val="000000"/>
                <w:sz w:val="16"/>
              </w:rPr>
            </w:pPr>
            <w:r>
              <w:rPr>
                <w:color w:val="000000"/>
                <w:sz w:val="16"/>
              </w:rPr>
              <w:t>National contribution (b)=(c)+(d)</w:t>
            </w:r>
          </w:p>
        </w:tc>
        <w:tc>
          <w:tcPr>
            <w:tcW w:w="500" w:type="pct"/>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992530" w14:textId="77777777" w:rsidR="00A77B3E" w:rsidRDefault="00CB4887">
            <w:pPr>
              <w:spacing w:before="100"/>
              <w:jc w:val="center"/>
              <w:rPr>
                <w:color w:val="000000"/>
                <w:sz w:val="16"/>
              </w:rPr>
            </w:pPr>
            <w:r>
              <w:rPr>
                <w:color w:val="000000"/>
                <w:sz w:val="16"/>
              </w:rPr>
              <w:t>Indicative breakdown of national contribution</w:t>
            </w:r>
          </w:p>
        </w:tc>
        <w:tc>
          <w:tcPr>
            <w:tcW w:w="5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34820B" w14:textId="2BCF4F3D" w:rsidR="00A77B3E" w:rsidRDefault="00CB4887">
            <w:pPr>
              <w:spacing w:before="100"/>
              <w:jc w:val="center"/>
              <w:rPr>
                <w:color w:val="000000"/>
                <w:sz w:val="16"/>
              </w:rPr>
            </w:pPr>
            <w:r>
              <w:rPr>
                <w:color w:val="000000"/>
                <w:sz w:val="16"/>
              </w:rPr>
              <w:t>Total (e)=(a)+(b)</w:t>
            </w:r>
          </w:p>
        </w:tc>
        <w:tc>
          <w:tcPr>
            <w:tcW w:w="5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E6DD782" w14:textId="062DD9E4" w:rsidR="00A77B3E" w:rsidRDefault="00CB4887">
            <w:pPr>
              <w:spacing w:before="100"/>
              <w:jc w:val="center"/>
              <w:rPr>
                <w:color w:val="000000"/>
                <w:sz w:val="16"/>
              </w:rPr>
            </w:pPr>
            <w:r>
              <w:rPr>
                <w:color w:val="000000"/>
                <w:sz w:val="16"/>
              </w:rPr>
              <w:t>Co-financing rate (f)=(a)/(e)</w:t>
            </w:r>
          </w:p>
        </w:tc>
      </w:tr>
      <w:tr w:rsidR="00F170C3" w14:paraId="2E5364D0" w14:textId="77777777">
        <w:trPr>
          <w:tblHeader/>
        </w:trPr>
        <w:tc>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C44099" w14:textId="77777777" w:rsidR="00A77B3E" w:rsidRDefault="00A77B3E">
            <w:pPr>
              <w:spacing w:before="100"/>
              <w:jc w:val="center"/>
              <w:rPr>
                <w:color w:val="000000"/>
                <w:sz w:val="16"/>
              </w:rPr>
            </w:pPr>
          </w:p>
        </w:tc>
        <w:tc>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EF1D13" w14:textId="77777777" w:rsidR="00A77B3E" w:rsidRDefault="00A77B3E">
            <w:pPr>
              <w:spacing w:before="100"/>
              <w:jc w:val="center"/>
              <w:rPr>
                <w:color w:val="000000"/>
                <w:sz w:val="16"/>
              </w:rPr>
            </w:pPr>
          </w:p>
        </w:tc>
        <w:tc>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3B4688" w14:textId="77777777" w:rsidR="00A77B3E" w:rsidRDefault="00A77B3E">
            <w:pPr>
              <w:spacing w:before="100"/>
              <w:jc w:val="center"/>
              <w:rPr>
                <w:color w:val="000000"/>
                <w:sz w:val="16"/>
              </w:rPr>
            </w:pPr>
          </w:p>
        </w:tc>
        <w:tc>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10DA713" w14:textId="77777777" w:rsidR="00A77B3E" w:rsidRDefault="00A77B3E">
            <w:pPr>
              <w:spacing w:before="100"/>
              <w:jc w:val="center"/>
              <w:rPr>
                <w:color w:val="000000"/>
                <w:sz w:val="16"/>
              </w:rPr>
            </w:pPr>
          </w:p>
        </w:tc>
        <w:tc>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CF4B4E" w14:textId="77777777" w:rsidR="00A77B3E" w:rsidRDefault="00A77B3E">
            <w:pPr>
              <w:spacing w:before="100"/>
              <w:jc w:val="center"/>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88F382" w14:textId="697C957E" w:rsidR="00A77B3E" w:rsidRDefault="00CB4887">
            <w:pPr>
              <w:spacing w:before="100"/>
              <w:jc w:val="center"/>
              <w:rPr>
                <w:color w:val="000000"/>
                <w:sz w:val="16"/>
              </w:rPr>
            </w:pPr>
            <w:r>
              <w:rPr>
                <w:color w:val="000000"/>
                <w:sz w:val="16"/>
              </w:rPr>
              <w:t>Public (c)</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F2ABF4" w14:textId="77777777" w:rsidR="00A77B3E" w:rsidRDefault="00CB4887">
            <w:pPr>
              <w:spacing w:before="100"/>
              <w:jc w:val="center"/>
              <w:rPr>
                <w:color w:val="000000"/>
                <w:sz w:val="16"/>
              </w:rPr>
            </w:pPr>
            <w:r>
              <w:rPr>
                <w:color w:val="000000"/>
                <w:sz w:val="16"/>
              </w:rPr>
              <w:t>Private (d)</w:t>
            </w:r>
          </w:p>
        </w:tc>
        <w:tc>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BB6E82" w14:textId="77777777" w:rsidR="00A77B3E" w:rsidRDefault="00A77B3E">
            <w:pPr>
              <w:spacing w:before="100"/>
              <w:jc w:val="center"/>
              <w:rPr>
                <w:color w:val="000000"/>
                <w:sz w:val="16"/>
              </w:rPr>
            </w:pPr>
          </w:p>
        </w:tc>
        <w:tc>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8B33EA" w14:textId="77777777" w:rsidR="00A77B3E" w:rsidRDefault="00A77B3E">
            <w:pPr>
              <w:spacing w:before="100"/>
              <w:jc w:val="center"/>
              <w:rPr>
                <w:color w:val="000000"/>
                <w:sz w:val="16"/>
              </w:rPr>
            </w:pPr>
          </w:p>
        </w:tc>
      </w:tr>
      <w:tr w:rsidR="00F170C3" w14:paraId="24DF78C6"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4F3A02" w14:textId="77777777" w:rsidR="00A77B3E" w:rsidRDefault="00CB4887">
            <w:pPr>
              <w:spacing w:before="100"/>
              <w:rPr>
                <w:color w:val="000000"/>
                <w:sz w:val="16"/>
              </w:rPr>
            </w:pPr>
            <w:r>
              <w:rPr>
                <w:color w:val="000000"/>
                <w:sz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712C48" w14:textId="77777777" w:rsidR="00A77B3E" w:rsidRDefault="00CB4887">
            <w:pPr>
              <w:spacing w:before="100"/>
              <w:rPr>
                <w:color w:val="000000"/>
                <w:sz w:val="16"/>
              </w:rPr>
            </w:pPr>
            <w:r>
              <w:rPr>
                <w:color w:val="000000"/>
                <w:sz w:val="16"/>
              </w:rPr>
              <w:t>Regular actions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BC798F"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902DA8" w14:textId="6B809473" w:rsidR="00A77B3E" w:rsidRDefault="00CB4887">
            <w:pPr>
              <w:spacing w:before="100"/>
              <w:jc w:val="right"/>
              <w:rPr>
                <w:color w:val="000000"/>
                <w:sz w:val="16"/>
              </w:rPr>
            </w:pPr>
            <w:del w:id="207" w:author="Aivi Kuivonen" w:date="2023-05-11T14:55:00Z">
              <w:r w:rsidDel="00945343">
                <w:rPr>
                  <w:color w:val="000000"/>
                  <w:sz w:val="16"/>
                </w:rPr>
                <w:delText>18,048,500.26</w:delText>
              </w:r>
            </w:del>
            <w:ins w:id="208" w:author="Aivi Kuivonen" w:date="2023-05-11T14:55:00Z">
              <w:r w:rsidR="00945343">
                <w:rPr>
                  <w:color w:val="000000"/>
                  <w:sz w:val="16"/>
                </w:rPr>
                <w:t>17,785,004.81</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343D2E" w14:textId="01F66B05" w:rsidR="00A77B3E" w:rsidRDefault="00CB4887">
            <w:pPr>
              <w:spacing w:before="100"/>
              <w:jc w:val="right"/>
              <w:rPr>
                <w:color w:val="000000"/>
                <w:sz w:val="16"/>
              </w:rPr>
            </w:pPr>
            <w:del w:id="209" w:author="Aivi Kuivonen" w:date="2023-05-11T14:55:00Z">
              <w:r w:rsidDel="00945343">
                <w:rPr>
                  <w:color w:val="000000"/>
                  <w:sz w:val="16"/>
                </w:rPr>
                <w:delText>6,016,166.75</w:delText>
              </w:r>
            </w:del>
            <w:ins w:id="210" w:author="Aivi Kuivonen" w:date="2023-05-11T14:55:00Z">
              <w:r w:rsidR="00945343">
                <w:rPr>
                  <w:color w:val="000000"/>
                  <w:sz w:val="16"/>
                </w:rPr>
                <w:t>5,928,334.94</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1BDB8F" w14:textId="374C9215" w:rsidR="00A77B3E" w:rsidRDefault="00CB4887">
            <w:pPr>
              <w:spacing w:before="100"/>
              <w:jc w:val="right"/>
              <w:rPr>
                <w:color w:val="000000"/>
                <w:sz w:val="16"/>
              </w:rPr>
            </w:pPr>
            <w:del w:id="211" w:author="Aivi Kuivonen" w:date="2023-05-11T14:55:00Z">
              <w:r w:rsidDel="00945343">
                <w:rPr>
                  <w:color w:val="000000"/>
                  <w:sz w:val="16"/>
                </w:rPr>
                <w:delText>6,016,166.75</w:delText>
              </w:r>
            </w:del>
            <w:ins w:id="212" w:author="Aivi Kuivonen" w:date="2023-05-11T14:55:00Z">
              <w:r w:rsidR="00945343">
                <w:rPr>
                  <w:color w:val="000000"/>
                  <w:sz w:val="16"/>
                </w:rPr>
                <w:t>5,928,334.94</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C2F297"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E14513" w14:textId="5640FAA5" w:rsidR="00A77B3E" w:rsidRDefault="00CB4887">
            <w:pPr>
              <w:spacing w:before="100"/>
              <w:jc w:val="right"/>
              <w:rPr>
                <w:color w:val="000000"/>
                <w:sz w:val="16"/>
              </w:rPr>
            </w:pPr>
            <w:del w:id="213" w:author="Aivi Kuivonen" w:date="2023-05-11T14:56:00Z">
              <w:r w:rsidDel="00945343">
                <w:rPr>
                  <w:color w:val="000000"/>
                  <w:sz w:val="16"/>
                </w:rPr>
                <w:delText>24,064,667.01</w:delText>
              </w:r>
            </w:del>
            <w:ins w:id="214" w:author="Aivi Kuivonen" w:date="2023-05-11T14:56:00Z">
              <w:r w:rsidR="00945343">
                <w:rPr>
                  <w:color w:val="000000"/>
                  <w:sz w:val="16"/>
                </w:rPr>
                <w:t>23,713,339.74</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23C8EA" w14:textId="77777777" w:rsidR="00A77B3E" w:rsidRDefault="00CB4887">
            <w:pPr>
              <w:spacing w:before="100"/>
              <w:jc w:val="right"/>
              <w:rPr>
                <w:color w:val="000000"/>
                <w:sz w:val="16"/>
              </w:rPr>
            </w:pPr>
            <w:r>
              <w:rPr>
                <w:color w:val="000000"/>
                <w:sz w:val="16"/>
              </w:rPr>
              <w:t>75.0000000104%</w:t>
            </w:r>
          </w:p>
        </w:tc>
      </w:tr>
      <w:tr w:rsidR="00F170C3" w14:paraId="032BC5B0"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290D83" w14:textId="77777777" w:rsidR="00A77B3E" w:rsidRDefault="00CB4887">
            <w:pPr>
              <w:spacing w:before="100"/>
              <w:rPr>
                <w:color w:val="000000"/>
                <w:sz w:val="16"/>
              </w:rPr>
            </w:pPr>
            <w:r>
              <w:rPr>
                <w:color w:val="000000"/>
                <w:sz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F81C4D" w14:textId="77777777" w:rsidR="00A77B3E" w:rsidRDefault="00CB4887">
            <w:pPr>
              <w:spacing w:before="100"/>
              <w:rPr>
                <w:color w:val="000000"/>
                <w:sz w:val="16"/>
              </w:rPr>
            </w:pPr>
            <w:r>
              <w:rPr>
                <w:color w:val="000000"/>
                <w:sz w:val="16"/>
              </w:rPr>
              <w:t>Annex IV actions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629B46"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EBBC72" w14:textId="06D8EC79" w:rsidR="00A77B3E" w:rsidRDefault="00CB4887">
            <w:pPr>
              <w:spacing w:before="100"/>
              <w:jc w:val="right"/>
              <w:rPr>
                <w:color w:val="000000"/>
                <w:sz w:val="16"/>
              </w:rPr>
            </w:pPr>
            <w:r>
              <w:rPr>
                <w:color w:val="000000"/>
                <w:sz w:val="16"/>
              </w:rPr>
              <w:t>3,615,000.00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A95089" w14:textId="098CB50B" w:rsidR="00A77B3E" w:rsidRDefault="00CB4887">
            <w:pPr>
              <w:spacing w:before="100"/>
              <w:jc w:val="right"/>
              <w:rPr>
                <w:color w:val="000000"/>
                <w:sz w:val="16"/>
              </w:rPr>
            </w:pPr>
            <w:r>
              <w:rPr>
                <w:color w:val="000000"/>
                <w:sz w:val="16"/>
              </w:rPr>
              <w:t>1,205,000.00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83598E" w14:textId="77777777" w:rsidR="00A77B3E" w:rsidRDefault="00CB4887">
            <w:pPr>
              <w:spacing w:before="100"/>
              <w:jc w:val="right"/>
              <w:rPr>
                <w:color w:val="000000"/>
                <w:sz w:val="16"/>
              </w:rPr>
            </w:pPr>
            <w:r>
              <w:rPr>
                <w:color w:val="000000"/>
                <w:sz w:val="16"/>
              </w:rPr>
              <w:t>1,205,000.00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0F88DB"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022574" w14:textId="77777777" w:rsidR="00A77B3E" w:rsidRDefault="00CB4887">
            <w:pPr>
              <w:spacing w:before="100"/>
              <w:jc w:val="right"/>
              <w:rPr>
                <w:color w:val="000000"/>
                <w:sz w:val="16"/>
              </w:rPr>
            </w:pPr>
            <w:r>
              <w:rPr>
                <w:color w:val="000000"/>
                <w:sz w:val="16"/>
              </w:rPr>
              <w:t>4,820,000.00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63C28E" w14:textId="77777777" w:rsidR="00A77B3E" w:rsidRDefault="00CB4887">
            <w:pPr>
              <w:spacing w:before="100"/>
              <w:jc w:val="right"/>
              <w:rPr>
                <w:color w:val="000000"/>
                <w:sz w:val="16"/>
              </w:rPr>
            </w:pPr>
            <w:r>
              <w:rPr>
                <w:color w:val="000000"/>
                <w:sz w:val="16"/>
              </w:rPr>
              <w:t>75.0000000000%</w:t>
            </w:r>
          </w:p>
        </w:tc>
      </w:tr>
      <w:tr w:rsidR="00F170C3" w14:paraId="468EC4E0"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4BAD68" w14:textId="77777777" w:rsidR="00A77B3E" w:rsidRDefault="00CB4887">
            <w:pPr>
              <w:spacing w:before="100"/>
              <w:rPr>
                <w:color w:val="000000"/>
                <w:sz w:val="16"/>
              </w:rPr>
            </w:pPr>
            <w:r>
              <w:rPr>
                <w:color w:val="000000"/>
                <w:sz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4838AB" w14:textId="77777777" w:rsidR="00A77B3E" w:rsidRDefault="00CB4887">
            <w:pPr>
              <w:spacing w:before="100"/>
              <w:rPr>
                <w:color w:val="000000"/>
                <w:sz w:val="16"/>
              </w:rPr>
            </w:pPr>
            <w:r>
              <w:rPr>
                <w:color w:val="000000"/>
                <w:sz w:val="16"/>
              </w:rPr>
              <w:t>Operating support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B29FFB"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B0524D" w14:textId="10A2A8FA" w:rsidR="00A77B3E" w:rsidRDefault="00CB4887">
            <w:pPr>
              <w:spacing w:before="100"/>
              <w:jc w:val="right"/>
              <w:rPr>
                <w:color w:val="000000"/>
                <w:sz w:val="16"/>
              </w:rPr>
            </w:pPr>
            <w:del w:id="215" w:author="Aivi Kuivonen" w:date="2023-05-11T14:58:00Z">
              <w:r w:rsidDel="00F170C3">
                <w:rPr>
                  <w:color w:val="000000"/>
                  <w:sz w:val="16"/>
                </w:rPr>
                <w:delText>7,702,449.00</w:delText>
              </w:r>
            </w:del>
            <w:ins w:id="216" w:author="Aivi Kuivonen" w:date="2023-05-11T14:58:00Z">
              <w:r w:rsidR="00F170C3">
                <w:rPr>
                  <w:color w:val="000000"/>
                  <w:sz w:val="16"/>
                </w:rPr>
                <w:t>7,965,944.45</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21FF3" w14:textId="1C0CFDF9" w:rsidR="00A77B3E" w:rsidRDefault="00CB4887">
            <w:pPr>
              <w:spacing w:before="100"/>
              <w:jc w:val="right"/>
              <w:rPr>
                <w:color w:val="000000"/>
                <w:sz w:val="16"/>
              </w:rPr>
            </w:pPr>
            <w:del w:id="217" w:author="Aivi Kuivonen" w:date="2023-05-11T14:58:00Z">
              <w:r w:rsidDel="00F170C3">
                <w:rPr>
                  <w:color w:val="000000"/>
                  <w:sz w:val="16"/>
                </w:rPr>
                <w:delText>2,567,483.00</w:delText>
              </w:r>
            </w:del>
            <w:ins w:id="218" w:author="Aivi Kuivonen" w:date="2023-05-11T14:58:00Z">
              <w:r w:rsidR="00F170C3">
                <w:rPr>
                  <w:color w:val="000000"/>
                  <w:sz w:val="16"/>
                </w:rPr>
                <w:t>2,655,314.82</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A08E28" w14:textId="07B6A418" w:rsidR="00A77B3E" w:rsidRDefault="00CB4887">
            <w:pPr>
              <w:spacing w:before="100"/>
              <w:jc w:val="right"/>
              <w:rPr>
                <w:color w:val="000000"/>
                <w:sz w:val="16"/>
              </w:rPr>
            </w:pPr>
            <w:del w:id="219" w:author="Aivi Kuivonen" w:date="2023-05-11T14:58:00Z">
              <w:r w:rsidDel="00F170C3">
                <w:rPr>
                  <w:color w:val="000000"/>
                  <w:sz w:val="16"/>
                </w:rPr>
                <w:delText>2,567,483.00</w:delText>
              </w:r>
            </w:del>
            <w:ins w:id="220" w:author="Aivi Kuivonen" w:date="2023-05-11T14:58:00Z">
              <w:r w:rsidR="00F170C3">
                <w:rPr>
                  <w:color w:val="000000"/>
                  <w:sz w:val="16"/>
                </w:rPr>
                <w:t>2,655,314.82</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7A8F6B"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DCAB27" w14:textId="538565AA" w:rsidR="00A77B3E" w:rsidRDefault="00CB4887">
            <w:pPr>
              <w:spacing w:before="100"/>
              <w:jc w:val="right"/>
              <w:rPr>
                <w:color w:val="000000"/>
                <w:sz w:val="16"/>
              </w:rPr>
            </w:pPr>
            <w:del w:id="221" w:author="Aivi Kuivonen" w:date="2023-05-11T14:59:00Z">
              <w:r w:rsidDel="00F170C3">
                <w:rPr>
                  <w:color w:val="000000"/>
                  <w:sz w:val="16"/>
                </w:rPr>
                <w:delText>10,269,932.00</w:delText>
              </w:r>
            </w:del>
            <w:ins w:id="222" w:author="Aivi Kuivonen" w:date="2023-05-11T14:59:00Z">
              <w:r w:rsidR="00F170C3">
                <w:rPr>
                  <w:color w:val="000000"/>
                  <w:sz w:val="16"/>
                </w:rPr>
                <w:t>10,621,259.27</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9EC23F" w14:textId="77777777" w:rsidR="00A77B3E" w:rsidRDefault="00CB4887">
            <w:pPr>
              <w:spacing w:before="100"/>
              <w:jc w:val="right"/>
              <w:rPr>
                <w:color w:val="000000"/>
                <w:sz w:val="16"/>
              </w:rPr>
            </w:pPr>
            <w:r>
              <w:rPr>
                <w:color w:val="000000"/>
                <w:sz w:val="16"/>
              </w:rPr>
              <w:t>75.0000000000%</w:t>
            </w:r>
          </w:p>
        </w:tc>
      </w:tr>
      <w:tr w:rsidR="00F170C3" w14:paraId="1E1E31D3"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23A4FB" w14:textId="77777777" w:rsidR="00A77B3E" w:rsidRDefault="00CB4887">
            <w:pPr>
              <w:spacing w:before="100"/>
              <w:rPr>
                <w:color w:val="000000"/>
                <w:sz w:val="16"/>
              </w:rPr>
            </w:pPr>
            <w:r>
              <w:rPr>
                <w:color w:val="000000"/>
                <w:sz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7D28B1" w14:textId="77777777" w:rsidR="00A77B3E" w:rsidRDefault="00CB4887">
            <w:pPr>
              <w:spacing w:before="100"/>
              <w:rPr>
                <w:color w:val="000000"/>
                <w:sz w:val="16"/>
              </w:rPr>
            </w:pPr>
            <w:r>
              <w:rPr>
                <w:color w:val="000000"/>
                <w:sz w:val="16"/>
              </w:rPr>
              <w:t>ETIAS regulation Art. 85(2)</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8F03B7"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8E4F29" w14:textId="77777777" w:rsidR="00A77B3E" w:rsidRDefault="00CB4887">
            <w:pPr>
              <w:spacing w:before="100"/>
              <w:jc w:val="right"/>
              <w:rPr>
                <w:color w:val="000000"/>
                <w:sz w:val="16"/>
              </w:rPr>
            </w:pPr>
            <w:r>
              <w:rPr>
                <w:color w:val="000000"/>
                <w:sz w:val="16"/>
              </w:rPr>
              <w:t>1,161,885.65</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7F9CE7" w14:textId="77777777" w:rsidR="00A77B3E" w:rsidRDefault="00CB4887">
            <w:pPr>
              <w:spacing w:before="100"/>
              <w:jc w:val="right"/>
              <w:rPr>
                <w:color w:val="000000"/>
                <w:sz w:val="16"/>
              </w:rPr>
            </w:pPr>
            <w:r>
              <w:rPr>
                <w:color w:val="000000"/>
                <w:sz w:val="16"/>
              </w:rPr>
              <w:t>387,295.22</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B32EEB" w14:textId="77777777" w:rsidR="00A77B3E" w:rsidRDefault="00CB4887">
            <w:pPr>
              <w:spacing w:before="100"/>
              <w:jc w:val="right"/>
              <w:rPr>
                <w:color w:val="000000"/>
                <w:sz w:val="16"/>
              </w:rPr>
            </w:pPr>
            <w:r>
              <w:rPr>
                <w:color w:val="000000"/>
                <w:sz w:val="16"/>
              </w:rPr>
              <w:t>387,295.22</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1BE7E0"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9B7BFB" w14:textId="77777777" w:rsidR="00A77B3E" w:rsidRDefault="00CB4887">
            <w:pPr>
              <w:spacing w:before="100"/>
              <w:jc w:val="right"/>
              <w:rPr>
                <w:color w:val="000000"/>
                <w:sz w:val="16"/>
              </w:rPr>
            </w:pPr>
            <w:r>
              <w:rPr>
                <w:color w:val="000000"/>
                <w:sz w:val="16"/>
              </w:rPr>
              <w:t>1,549,180.87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F00C8D" w14:textId="77777777" w:rsidR="00A77B3E" w:rsidRDefault="00CB4887">
            <w:pPr>
              <w:spacing w:before="100"/>
              <w:jc w:val="right"/>
              <w:rPr>
                <w:color w:val="000000"/>
                <w:sz w:val="16"/>
              </w:rPr>
            </w:pPr>
            <w:r>
              <w:rPr>
                <w:color w:val="000000"/>
                <w:sz w:val="16"/>
              </w:rPr>
              <w:t>74.9999998386%</w:t>
            </w:r>
          </w:p>
        </w:tc>
      </w:tr>
      <w:tr w:rsidR="00F170C3" w14:paraId="112A3BB8"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6A32C3" w14:textId="77777777" w:rsidR="00A77B3E" w:rsidRDefault="00CB4887">
            <w:pPr>
              <w:spacing w:before="100"/>
              <w:rPr>
                <w:color w:val="000000"/>
                <w:sz w:val="16"/>
              </w:rPr>
            </w:pPr>
            <w:r>
              <w:rPr>
                <w:color w:val="000000"/>
                <w:sz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2A24C8" w14:textId="77777777" w:rsidR="00A77B3E" w:rsidRDefault="00CB4887">
            <w:pPr>
              <w:spacing w:before="100"/>
              <w:rPr>
                <w:color w:val="000000"/>
                <w:sz w:val="16"/>
              </w:rPr>
            </w:pPr>
            <w:r>
              <w:rPr>
                <w:color w:val="000000"/>
                <w:sz w:val="16"/>
              </w:rPr>
              <w:t>ETIAS regulation Art. 85(3)</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D1BA23"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DEB45E"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BA6A51"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8D7C1E"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DF6ACF"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114DDB"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E4AF69" w14:textId="77777777" w:rsidR="00A77B3E" w:rsidRDefault="00A77B3E">
            <w:pPr>
              <w:spacing w:before="100"/>
              <w:jc w:val="right"/>
              <w:rPr>
                <w:color w:val="000000"/>
                <w:sz w:val="16"/>
              </w:rPr>
            </w:pPr>
          </w:p>
        </w:tc>
      </w:tr>
      <w:tr w:rsidR="00F170C3" w14:paraId="4B78DE29"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C0F391" w14:textId="1403FB08" w:rsidR="0088198C" w:rsidRDefault="0088198C">
            <w:pPr>
              <w:spacing w:before="100"/>
              <w:rPr>
                <w:color w:val="000000"/>
                <w:sz w:val="16"/>
              </w:rPr>
            </w:pPr>
            <w:r>
              <w:rPr>
                <w:color w:val="000000"/>
                <w:sz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4CE8EE" w14:textId="6422AAA3" w:rsidR="0088198C" w:rsidRDefault="0088198C">
            <w:pPr>
              <w:spacing w:before="100"/>
              <w:rPr>
                <w:color w:val="000000"/>
                <w:sz w:val="16"/>
              </w:rPr>
            </w:pPr>
            <w:r>
              <w:rPr>
                <w:color w:val="000000"/>
                <w:sz w:val="16"/>
              </w:rPr>
              <w:t>Specific action</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90B17B" w14:textId="526E4968" w:rsidR="0088198C" w:rsidRDefault="0088198C">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F565F2" w14:textId="4FC135CD" w:rsidR="0088198C" w:rsidRPr="009525D3" w:rsidRDefault="00B97A71">
            <w:pPr>
              <w:spacing w:before="100"/>
              <w:jc w:val="right"/>
              <w:rPr>
                <w:color w:val="000000"/>
                <w:sz w:val="18"/>
                <w:szCs w:val="18"/>
              </w:rPr>
            </w:pPr>
            <w:ins w:id="223" w:author="Aivi Kuivonen" w:date="2023-06-26T13:05:00Z">
              <w:r>
                <w:rPr>
                  <w:color w:val="FF0000"/>
                  <w:sz w:val="18"/>
                  <w:szCs w:val="18"/>
                </w:rPr>
                <w:t>5,247,984.0</w:t>
              </w:r>
            </w:ins>
            <w:ins w:id="224" w:author="Aivi Kuivonen" w:date="2023-06-26T13:06:00Z">
              <w:r>
                <w:rPr>
                  <w:color w:val="FF0000"/>
                  <w:sz w:val="18"/>
                  <w:szCs w:val="18"/>
                </w:rPr>
                <w:t>6</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54B978" w14:textId="3C88CFB8" w:rsidR="0088198C" w:rsidRPr="009525D3" w:rsidRDefault="00B97A71">
            <w:pPr>
              <w:spacing w:before="100"/>
              <w:jc w:val="right"/>
              <w:rPr>
                <w:color w:val="000000"/>
                <w:sz w:val="18"/>
                <w:szCs w:val="18"/>
              </w:rPr>
            </w:pPr>
            <w:ins w:id="225" w:author="Aivi Kuivonen" w:date="2023-06-26T13:06:00Z">
              <w:r>
                <w:rPr>
                  <w:color w:val="000000"/>
                  <w:sz w:val="18"/>
                  <w:szCs w:val="18"/>
                </w:rPr>
                <w:t>583,109.34</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5C3884" w14:textId="0805EC86" w:rsidR="0088198C" w:rsidRPr="009525D3" w:rsidRDefault="00B97A71">
            <w:pPr>
              <w:spacing w:before="100"/>
              <w:jc w:val="right"/>
              <w:rPr>
                <w:color w:val="000000"/>
                <w:sz w:val="18"/>
                <w:szCs w:val="18"/>
              </w:rPr>
            </w:pPr>
            <w:ins w:id="226" w:author="Aivi Kuivonen" w:date="2023-06-26T13:06:00Z">
              <w:r>
                <w:rPr>
                  <w:color w:val="FF0000"/>
                  <w:sz w:val="18"/>
                  <w:szCs w:val="18"/>
                </w:rPr>
                <w:t>5</w:t>
              </w:r>
            </w:ins>
            <w:ins w:id="227" w:author="Aivi Kuivonen" w:date="2023-06-26T13:07:00Z">
              <w:r>
                <w:rPr>
                  <w:color w:val="FF0000"/>
                  <w:sz w:val="18"/>
                  <w:szCs w:val="18"/>
                </w:rPr>
                <w:t>83,109.34</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F0E69C" w14:textId="146BBCA2" w:rsidR="0088198C" w:rsidRDefault="00004878">
            <w:pPr>
              <w:spacing w:before="100"/>
              <w:jc w:val="right"/>
              <w:rPr>
                <w:color w:val="000000"/>
                <w:sz w:val="16"/>
              </w:rPr>
            </w:pPr>
            <w:r>
              <w:rPr>
                <w:color w:val="000000"/>
                <w:sz w:val="16"/>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CBD387" w14:textId="6463B389" w:rsidR="0088198C" w:rsidRDefault="00B97A71">
            <w:pPr>
              <w:spacing w:before="100"/>
              <w:jc w:val="right"/>
              <w:rPr>
                <w:color w:val="000000"/>
                <w:sz w:val="16"/>
              </w:rPr>
            </w:pPr>
            <w:ins w:id="228" w:author="Aivi Kuivonen" w:date="2023-06-26T13:07:00Z">
              <w:r>
                <w:rPr>
                  <w:color w:val="FF0000"/>
                  <w:sz w:val="16"/>
                </w:rPr>
                <w:t>5,831,093.40</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7EA83F" w14:textId="2429E8E8" w:rsidR="0088198C" w:rsidRDefault="00004878">
            <w:pPr>
              <w:spacing w:before="100"/>
              <w:jc w:val="right"/>
              <w:rPr>
                <w:color w:val="000000"/>
                <w:sz w:val="16"/>
              </w:rPr>
            </w:pPr>
            <w:r w:rsidRPr="009525D3">
              <w:rPr>
                <w:color w:val="FF0000"/>
                <w:sz w:val="16"/>
              </w:rPr>
              <w:t>90%</w:t>
            </w:r>
          </w:p>
        </w:tc>
      </w:tr>
      <w:tr w:rsidR="00F170C3" w14:paraId="76007CA3"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41BCE4" w14:textId="77777777" w:rsidR="00A77B3E" w:rsidRDefault="00CB4887">
            <w:pPr>
              <w:spacing w:before="100"/>
              <w:rPr>
                <w:color w:val="000000"/>
                <w:sz w:val="16"/>
              </w:rPr>
            </w:pPr>
            <w:r>
              <w:rPr>
                <w:color w:val="000000"/>
                <w:sz w:val="16"/>
              </w:rPr>
              <w:t>Total 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F82F67"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3F3B36"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CF7AAE" w14:textId="401C992A" w:rsidR="00A77B3E" w:rsidRDefault="00CB4887" w:rsidP="00B97A71">
            <w:pPr>
              <w:spacing w:before="100"/>
              <w:jc w:val="right"/>
              <w:rPr>
                <w:color w:val="000000"/>
                <w:sz w:val="16"/>
              </w:rPr>
            </w:pPr>
            <w:del w:id="229" w:author="Aivi Kuivonen" w:date="2023-06-26T13:08:00Z">
              <w:r w:rsidDel="00B97A71">
                <w:rPr>
                  <w:color w:val="000000"/>
                  <w:sz w:val="16"/>
                </w:rPr>
                <w:delText>30,527,834.91</w:delText>
              </w:r>
            </w:del>
            <w:ins w:id="230" w:author="Aivi Kuivonen" w:date="2023-06-26T13:08:00Z">
              <w:r w:rsidR="00B97A71">
                <w:rPr>
                  <w:color w:val="000000"/>
                  <w:sz w:val="16"/>
                </w:rPr>
                <w:t xml:space="preserve"> 35,775,818.97</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A24CFD" w14:textId="0EA40C48" w:rsidR="00A77B3E" w:rsidRDefault="00CB4887" w:rsidP="00B97A71">
            <w:pPr>
              <w:spacing w:before="100"/>
              <w:jc w:val="right"/>
              <w:rPr>
                <w:color w:val="000000"/>
                <w:sz w:val="16"/>
              </w:rPr>
            </w:pPr>
            <w:del w:id="231" w:author="Aivi Kuivonen" w:date="2023-06-26T13:08:00Z">
              <w:r w:rsidDel="00B97A71">
                <w:rPr>
                  <w:color w:val="000000"/>
                  <w:sz w:val="16"/>
                </w:rPr>
                <w:delText>10,175,944.97</w:delText>
              </w:r>
            </w:del>
            <w:ins w:id="232" w:author="Aivi Kuivonen" w:date="2023-06-26T13:08:00Z">
              <w:r w:rsidR="00B97A71">
                <w:rPr>
                  <w:color w:val="000000"/>
                  <w:sz w:val="16"/>
                </w:rPr>
                <w:t xml:space="preserve"> 10,759,054.3</w:t>
              </w:r>
            </w:ins>
            <w:ins w:id="233" w:author="Aivi Kuivonen" w:date="2023-07-20T10:43:00Z">
              <w:r w:rsidR="00D06D9D">
                <w:rPr>
                  <w:color w:val="000000"/>
                  <w:sz w:val="16"/>
                </w:rPr>
                <w:t>2</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704F56" w14:textId="30E4FF03" w:rsidR="00A77B3E" w:rsidRDefault="00CB4887">
            <w:pPr>
              <w:spacing w:before="100"/>
              <w:jc w:val="right"/>
              <w:rPr>
                <w:color w:val="000000"/>
                <w:sz w:val="16"/>
              </w:rPr>
            </w:pPr>
            <w:del w:id="234" w:author="Aivi Kuivonen" w:date="2023-06-26T13:09:00Z">
              <w:r w:rsidDel="00B97A71">
                <w:rPr>
                  <w:color w:val="000000"/>
                  <w:sz w:val="16"/>
                </w:rPr>
                <w:delText>10,175,944.97</w:delText>
              </w:r>
            </w:del>
            <w:ins w:id="235" w:author="Aivi Kuivonen" w:date="2023-06-26T13:09:00Z">
              <w:r w:rsidR="00B97A71">
                <w:rPr>
                  <w:color w:val="000000"/>
                  <w:sz w:val="16"/>
                </w:rPr>
                <w:t xml:space="preserve"> 10,759,054.3</w:t>
              </w:r>
            </w:ins>
            <w:ins w:id="236" w:author="Aivi Kuivonen" w:date="2023-07-20T10:43:00Z">
              <w:r w:rsidR="00D06D9D">
                <w:rPr>
                  <w:color w:val="000000"/>
                  <w:sz w:val="16"/>
                </w:rPr>
                <w:t>2</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A096BE"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C3E491" w14:textId="592B7102" w:rsidR="00A77B3E" w:rsidRDefault="00CB4887" w:rsidP="00B97A71">
            <w:pPr>
              <w:spacing w:before="100"/>
              <w:jc w:val="right"/>
              <w:rPr>
                <w:color w:val="000000"/>
                <w:sz w:val="16"/>
              </w:rPr>
            </w:pPr>
            <w:del w:id="237" w:author="Aivi Kuivonen" w:date="2023-06-26T13:09:00Z">
              <w:r w:rsidDel="00B97A71">
                <w:rPr>
                  <w:color w:val="000000"/>
                  <w:sz w:val="16"/>
                </w:rPr>
                <w:delText>40,703,779.88</w:delText>
              </w:r>
            </w:del>
            <w:ins w:id="238" w:author="Aivi Kuivonen" w:date="2023-06-26T13:09:00Z">
              <w:r w:rsidR="00B97A71">
                <w:rPr>
                  <w:color w:val="000000"/>
                  <w:sz w:val="16"/>
                </w:rPr>
                <w:t xml:space="preserve"> 46,534,8</w:t>
              </w:r>
            </w:ins>
            <w:ins w:id="239" w:author="Aivi Kuivonen" w:date="2023-06-26T13:10:00Z">
              <w:r w:rsidR="00B97A71">
                <w:rPr>
                  <w:color w:val="000000"/>
                  <w:sz w:val="16"/>
                </w:rPr>
                <w:t>73.2</w:t>
              </w:r>
            </w:ins>
            <w:ins w:id="240" w:author="Aivi Kuivonen" w:date="2023-07-20T10:43:00Z">
              <w:r w:rsidR="00D06D9D">
                <w:rPr>
                  <w:color w:val="000000"/>
                  <w:sz w:val="16"/>
                </w:rPr>
                <w:t>9</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247DF2" w14:textId="52223356" w:rsidR="00A77B3E" w:rsidRDefault="00CB4887">
            <w:pPr>
              <w:spacing w:before="100"/>
              <w:jc w:val="right"/>
              <w:rPr>
                <w:color w:val="000000"/>
                <w:sz w:val="16"/>
              </w:rPr>
            </w:pPr>
            <w:del w:id="241" w:author="Aivi Kuivonen" w:date="2022-09-09T16:17:00Z">
              <w:r w:rsidDel="00C84F9A">
                <w:rPr>
                  <w:color w:val="000000"/>
                  <w:sz w:val="16"/>
                </w:rPr>
                <w:delText>75.0000000000%</w:delText>
              </w:r>
            </w:del>
          </w:p>
        </w:tc>
      </w:tr>
      <w:tr w:rsidR="00F170C3" w14:paraId="7AF82371"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BA5D3F" w14:textId="77777777" w:rsidR="00A77B3E" w:rsidRDefault="00CB4887">
            <w:pPr>
              <w:spacing w:before="100"/>
              <w:rPr>
                <w:color w:val="000000"/>
                <w:sz w:val="16"/>
              </w:rPr>
            </w:pPr>
            <w:r>
              <w:rPr>
                <w:color w:val="000000"/>
                <w:sz w:val="16"/>
              </w:rPr>
              <w:t>Common visa policy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980040" w14:textId="77777777" w:rsidR="00A77B3E" w:rsidRDefault="00CB4887">
            <w:pPr>
              <w:spacing w:before="100"/>
              <w:rPr>
                <w:color w:val="000000"/>
                <w:sz w:val="16"/>
              </w:rPr>
            </w:pPr>
            <w:r>
              <w:rPr>
                <w:color w:val="000000"/>
                <w:sz w:val="16"/>
              </w:rPr>
              <w:t>Regular actions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4E39DD"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0ED057" w14:textId="77777777" w:rsidR="00A77B3E" w:rsidRDefault="00CB4887">
            <w:pPr>
              <w:spacing w:before="100"/>
              <w:jc w:val="right"/>
              <w:rPr>
                <w:color w:val="000000"/>
                <w:sz w:val="16"/>
              </w:rPr>
            </w:pPr>
            <w:r>
              <w:rPr>
                <w:color w:val="000000"/>
                <w:sz w:val="16"/>
              </w:rPr>
              <w:t>1,500,000.00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5B7996" w14:textId="77777777" w:rsidR="00A77B3E" w:rsidRDefault="00CB4887">
            <w:pPr>
              <w:spacing w:before="100"/>
              <w:jc w:val="right"/>
              <w:rPr>
                <w:color w:val="000000"/>
                <w:sz w:val="16"/>
              </w:rPr>
            </w:pPr>
            <w:r>
              <w:rPr>
                <w:color w:val="000000"/>
                <w:sz w:val="16"/>
              </w:rPr>
              <w:t>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54638F" w14:textId="77777777" w:rsidR="00A77B3E" w:rsidRDefault="00CB4887">
            <w:pPr>
              <w:spacing w:before="100"/>
              <w:jc w:val="right"/>
              <w:rPr>
                <w:color w:val="000000"/>
                <w:sz w:val="16"/>
              </w:rPr>
            </w:pPr>
            <w:r>
              <w:rPr>
                <w:color w:val="000000"/>
                <w:sz w:val="16"/>
              </w:rPr>
              <w:t>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7C265D"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D88737" w14:textId="77777777" w:rsidR="00A77B3E" w:rsidRDefault="00CB4887">
            <w:pPr>
              <w:spacing w:before="100"/>
              <w:jc w:val="right"/>
              <w:rPr>
                <w:color w:val="000000"/>
                <w:sz w:val="16"/>
              </w:rPr>
            </w:pPr>
            <w:r>
              <w:rPr>
                <w:color w:val="000000"/>
                <w:sz w:val="16"/>
              </w:rPr>
              <w:t>2,000,000.00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C8231E" w14:textId="77777777" w:rsidR="00A77B3E" w:rsidRDefault="00CB4887">
            <w:pPr>
              <w:spacing w:before="100"/>
              <w:jc w:val="right"/>
              <w:rPr>
                <w:color w:val="000000"/>
                <w:sz w:val="16"/>
              </w:rPr>
            </w:pPr>
            <w:r>
              <w:rPr>
                <w:color w:val="000000"/>
                <w:sz w:val="16"/>
              </w:rPr>
              <w:t>75.0000000000%</w:t>
            </w:r>
          </w:p>
        </w:tc>
      </w:tr>
      <w:tr w:rsidR="00F170C3" w14:paraId="063A36DE"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749552" w14:textId="77777777" w:rsidR="00A77B3E" w:rsidRDefault="00CB4887">
            <w:pPr>
              <w:spacing w:before="100"/>
              <w:rPr>
                <w:color w:val="000000"/>
                <w:sz w:val="16"/>
              </w:rPr>
            </w:pPr>
            <w:r>
              <w:rPr>
                <w:color w:val="000000"/>
                <w:sz w:val="16"/>
              </w:rPr>
              <w:t>Common visa policy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913A97" w14:textId="77777777" w:rsidR="00A77B3E" w:rsidRDefault="00CB4887">
            <w:pPr>
              <w:spacing w:before="100"/>
              <w:rPr>
                <w:color w:val="000000"/>
                <w:sz w:val="16"/>
              </w:rPr>
            </w:pPr>
            <w:r>
              <w:rPr>
                <w:color w:val="000000"/>
                <w:sz w:val="16"/>
              </w:rPr>
              <w:t>Annex IV actions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81777D"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D1DEF0"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625F92"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F961B1"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25B4AC"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0D737"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9D43AE" w14:textId="77777777" w:rsidR="00A77B3E" w:rsidRDefault="00A77B3E">
            <w:pPr>
              <w:spacing w:before="100"/>
              <w:jc w:val="right"/>
              <w:rPr>
                <w:color w:val="000000"/>
                <w:sz w:val="16"/>
              </w:rPr>
            </w:pPr>
          </w:p>
        </w:tc>
      </w:tr>
      <w:tr w:rsidR="00F170C3" w14:paraId="0D8389D0"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578F29" w14:textId="77777777" w:rsidR="00A77B3E" w:rsidRDefault="00CB4887">
            <w:pPr>
              <w:spacing w:before="100"/>
              <w:rPr>
                <w:color w:val="000000"/>
                <w:sz w:val="16"/>
              </w:rPr>
            </w:pPr>
            <w:r>
              <w:rPr>
                <w:color w:val="000000"/>
                <w:sz w:val="16"/>
              </w:rPr>
              <w:t>Common visa policy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1BC752" w14:textId="77777777" w:rsidR="00A77B3E" w:rsidRDefault="00CB4887">
            <w:pPr>
              <w:spacing w:before="100"/>
              <w:rPr>
                <w:color w:val="000000"/>
                <w:sz w:val="16"/>
              </w:rPr>
            </w:pPr>
            <w:r>
              <w:rPr>
                <w:color w:val="000000"/>
                <w:sz w:val="16"/>
              </w:rPr>
              <w:t>Operating support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BA942B"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D31E72"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43D9AD"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0288A7"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416175"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44A9D4"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34328A" w14:textId="77777777" w:rsidR="00A77B3E" w:rsidRDefault="00A77B3E">
            <w:pPr>
              <w:spacing w:before="100"/>
              <w:jc w:val="right"/>
              <w:rPr>
                <w:color w:val="000000"/>
                <w:sz w:val="16"/>
              </w:rPr>
            </w:pPr>
          </w:p>
        </w:tc>
      </w:tr>
      <w:tr w:rsidR="00F170C3" w14:paraId="49528C94"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4AB473" w14:textId="77777777" w:rsidR="00A77B3E" w:rsidRDefault="00CB4887">
            <w:pPr>
              <w:spacing w:before="100"/>
              <w:rPr>
                <w:color w:val="000000"/>
                <w:sz w:val="16"/>
              </w:rPr>
            </w:pPr>
            <w:r>
              <w:rPr>
                <w:color w:val="000000"/>
                <w:sz w:val="16"/>
              </w:rPr>
              <w:t>Total Common visa policy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F968FB"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3D50C7"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50DC33" w14:textId="77777777" w:rsidR="00A77B3E" w:rsidRDefault="00CB4887">
            <w:pPr>
              <w:spacing w:before="100"/>
              <w:jc w:val="right"/>
              <w:rPr>
                <w:color w:val="000000"/>
                <w:sz w:val="16"/>
              </w:rPr>
            </w:pPr>
            <w:r>
              <w:rPr>
                <w:color w:val="000000"/>
                <w:sz w:val="16"/>
              </w:rPr>
              <w:t>1,500,000.00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1C7EC0" w14:textId="77777777" w:rsidR="00A77B3E" w:rsidRDefault="00CB4887">
            <w:pPr>
              <w:spacing w:before="100"/>
              <w:jc w:val="right"/>
              <w:rPr>
                <w:color w:val="000000"/>
                <w:sz w:val="16"/>
              </w:rPr>
            </w:pPr>
            <w:r>
              <w:rPr>
                <w:color w:val="000000"/>
                <w:sz w:val="16"/>
              </w:rPr>
              <w:t>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3746A5" w14:textId="77777777" w:rsidR="00A77B3E" w:rsidRDefault="00CB4887">
            <w:pPr>
              <w:spacing w:before="100"/>
              <w:jc w:val="right"/>
              <w:rPr>
                <w:color w:val="000000"/>
                <w:sz w:val="16"/>
              </w:rPr>
            </w:pPr>
            <w:r>
              <w:rPr>
                <w:color w:val="000000"/>
                <w:sz w:val="16"/>
              </w:rPr>
              <w:t>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9DF8F0"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63F697" w14:textId="77777777" w:rsidR="00A77B3E" w:rsidRDefault="00CB4887">
            <w:pPr>
              <w:spacing w:before="100"/>
              <w:jc w:val="right"/>
              <w:rPr>
                <w:color w:val="000000"/>
                <w:sz w:val="16"/>
              </w:rPr>
            </w:pPr>
            <w:r>
              <w:rPr>
                <w:color w:val="000000"/>
                <w:sz w:val="16"/>
              </w:rPr>
              <w:t>2,000,000.00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F7CBCE" w14:textId="77777777" w:rsidR="00A77B3E" w:rsidRDefault="00CB4887">
            <w:pPr>
              <w:spacing w:before="100"/>
              <w:jc w:val="right"/>
              <w:rPr>
                <w:color w:val="000000"/>
                <w:sz w:val="16"/>
              </w:rPr>
            </w:pPr>
            <w:r>
              <w:rPr>
                <w:color w:val="000000"/>
                <w:sz w:val="16"/>
              </w:rPr>
              <w:t>75.0000000000%</w:t>
            </w:r>
          </w:p>
        </w:tc>
      </w:tr>
      <w:tr w:rsidR="00F170C3" w14:paraId="0E3562AD"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E7F595" w14:textId="77777777" w:rsidR="00A77B3E" w:rsidRDefault="00CB4887">
            <w:pPr>
              <w:spacing w:before="100"/>
              <w:rPr>
                <w:color w:val="000000"/>
                <w:sz w:val="16"/>
              </w:rPr>
            </w:pPr>
            <w:r>
              <w:rPr>
                <w:color w:val="000000"/>
                <w:sz w:val="16"/>
              </w:rPr>
              <w:t>Technical assistance - flat rate (Art. 36(5) CPR)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C563F2"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97F67B"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D7B608" w14:textId="33EEF362" w:rsidR="00A77B3E" w:rsidRDefault="00CB4887" w:rsidP="00B97A71">
            <w:pPr>
              <w:spacing w:before="100"/>
              <w:jc w:val="right"/>
              <w:rPr>
                <w:color w:val="000000"/>
                <w:sz w:val="16"/>
              </w:rPr>
            </w:pPr>
            <w:del w:id="242" w:author="Aivi Kuivonen" w:date="2023-06-26T13:10:00Z">
              <w:r w:rsidDel="00B97A71">
                <w:rPr>
                  <w:color w:val="000000"/>
                  <w:sz w:val="16"/>
                </w:rPr>
                <w:delText>1,921,670.09</w:delText>
              </w:r>
            </w:del>
            <w:ins w:id="243" w:author="Aivi Kuivonen" w:date="2023-06-26T13:11:00Z">
              <w:r w:rsidR="00B97A71">
                <w:rPr>
                  <w:color w:val="000000"/>
                  <w:sz w:val="16"/>
                </w:rPr>
                <w:t xml:space="preserve"> 2,236,549.13</w:t>
              </w:r>
            </w:ins>
            <w:ins w:id="244" w:author="Aivi Kuivonen" w:date="2023-06-26T13:10:00Z">
              <w:r w:rsidR="00B97A71">
                <w:rPr>
                  <w:color w:val="000000"/>
                  <w:sz w:val="16"/>
                </w:rPr>
                <w:t xml:space="preserve"> </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6F3994" w14:textId="2DF0C754" w:rsidR="00A77B3E" w:rsidRDefault="00F170C3">
            <w:pPr>
              <w:spacing w:before="100"/>
              <w:jc w:val="right"/>
              <w:rPr>
                <w:color w:val="000000"/>
                <w:sz w:val="16"/>
              </w:rPr>
            </w:pPr>
            <w:ins w:id="245" w:author="Aivi Kuivonen" w:date="2023-05-11T15:04:00Z">
              <w:r>
                <w:rPr>
                  <w:color w:val="000000"/>
                  <w:sz w:val="16"/>
                </w:rPr>
                <w:t>0</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00D988" w14:textId="184C2542" w:rsidR="00A77B3E" w:rsidRDefault="00F170C3">
            <w:pPr>
              <w:spacing w:before="100"/>
              <w:jc w:val="right"/>
              <w:rPr>
                <w:color w:val="000000"/>
                <w:sz w:val="16"/>
              </w:rPr>
            </w:pPr>
            <w:ins w:id="246" w:author="Aivi Kuivonen" w:date="2023-05-11T15:04:00Z">
              <w:r>
                <w:rPr>
                  <w:color w:val="000000"/>
                  <w:sz w:val="16"/>
                </w:rPr>
                <w:t>0</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A5E610" w14:textId="567E52CA" w:rsidR="00A77B3E" w:rsidRDefault="00F170C3">
            <w:pPr>
              <w:spacing w:before="100"/>
              <w:jc w:val="right"/>
              <w:rPr>
                <w:color w:val="000000"/>
                <w:sz w:val="16"/>
              </w:rPr>
            </w:pPr>
            <w:ins w:id="247" w:author="Aivi Kuivonen" w:date="2023-05-11T15:04:00Z">
              <w:r>
                <w:rPr>
                  <w:color w:val="000000"/>
                  <w:sz w:val="16"/>
                </w:rPr>
                <w:t>0</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77BB5E" w14:textId="32480A52" w:rsidR="00A77B3E" w:rsidRDefault="00CB4887">
            <w:pPr>
              <w:spacing w:before="100"/>
              <w:jc w:val="right"/>
              <w:rPr>
                <w:color w:val="000000"/>
                <w:sz w:val="16"/>
              </w:rPr>
            </w:pPr>
            <w:del w:id="248" w:author="Aivi Kuivonen" w:date="2022-09-09T16:18:00Z">
              <w:r w:rsidDel="008C76CA">
                <w:rPr>
                  <w:color w:val="000000"/>
                  <w:sz w:val="16"/>
                </w:rPr>
                <w:delText>1,921,670.09</w:delText>
              </w:r>
            </w:del>
            <w:ins w:id="249" w:author="Aivi Kuivonen" w:date="2023-06-26T13:11:00Z">
              <w:r w:rsidR="00B97A71">
                <w:rPr>
                  <w:color w:val="000000"/>
                  <w:sz w:val="16"/>
                </w:rPr>
                <w:t xml:space="preserve"> 2,236,549.13</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5BF0E6" w14:textId="77777777" w:rsidR="00A77B3E" w:rsidRDefault="00CB4887">
            <w:pPr>
              <w:spacing w:before="100"/>
              <w:jc w:val="right"/>
              <w:rPr>
                <w:color w:val="000000"/>
                <w:sz w:val="16"/>
              </w:rPr>
            </w:pPr>
            <w:r>
              <w:rPr>
                <w:color w:val="000000"/>
                <w:sz w:val="16"/>
              </w:rPr>
              <w:t>100.0000000000%</w:t>
            </w:r>
          </w:p>
        </w:tc>
      </w:tr>
      <w:tr w:rsidR="00F170C3" w14:paraId="3C6FFFF3" w14:textId="77777777">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174663" w14:textId="77777777" w:rsidR="00A77B3E" w:rsidRDefault="00CB4887">
            <w:pPr>
              <w:spacing w:before="100"/>
              <w:rPr>
                <w:color w:val="000000"/>
                <w:sz w:val="16"/>
              </w:rPr>
            </w:pPr>
            <w:r>
              <w:rPr>
                <w:color w:val="000000"/>
                <w:sz w:val="16"/>
              </w:rPr>
              <w:t>Grand 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F41F00"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563771"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99A7DD" w14:textId="6355070B" w:rsidR="00A77B3E" w:rsidRDefault="00CB4887">
            <w:pPr>
              <w:spacing w:before="100"/>
              <w:jc w:val="right"/>
              <w:rPr>
                <w:color w:val="000000"/>
                <w:sz w:val="16"/>
              </w:rPr>
            </w:pPr>
            <w:del w:id="250" w:author="Aivi Kuivonen" w:date="2022-09-09T16:15:00Z">
              <w:r w:rsidDel="00500473">
                <w:rPr>
                  <w:color w:val="000000"/>
                  <w:sz w:val="16"/>
                </w:rPr>
                <w:delText>33,949,505.00</w:delText>
              </w:r>
            </w:del>
            <w:ins w:id="251" w:author="Aivi Kuivonen" w:date="2022-09-09T16:14:00Z">
              <w:r w:rsidR="00500473">
                <w:rPr>
                  <w:color w:val="000000"/>
                  <w:sz w:val="16"/>
                </w:rPr>
                <w:t>3</w:t>
              </w:r>
            </w:ins>
            <w:ins w:id="252" w:author="Aivi Kuivonen" w:date="2023-06-26T13:11:00Z">
              <w:r w:rsidR="00B97A71">
                <w:rPr>
                  <w:color w:val="000000"/>
                  <w:sz w:val="16"/>
                </w:rPr>
                <w:t>9,512,368.</w:t>
              </w:r>
            </w:ins>
            <w:ins w:id="253" w:author="Aivi Kuivonen" w:date="2023-06-26T13:12:00Z">
              <w:r w:rsidR="00B97A71">
                <w:rPr>
                  <w:color w:val="000000"/>
                  <w:sz w:val="16"/>
                </w:rPr>
                <w:t>10</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C9C3DD" w14:textId="75D27461" w:rsidR="00A77B3E" w:rsidRDefault="00CB4887">
            <w:pPr>
              <w:spacing w:before="100"/>
              <w:jc w:val="right"/>
              <w:rPr>
                <w:color w:val="000000"/>
                <w:sz w:val="16"/>
              </w:rPr>
            </w:pPr>
            <w:del w:id="254" w:author="Aivi Kuivonen" w:date="2022-09-09T16:15:00Z">
              <w:r w:rsidDel="00500473">
                <w:rPr>
                  <w:color w:val="000000"/>
                  <w:sz w:val="16"/>
                </w:rPr>
                <w:delText>10,675,944.97</w:delText>
              </w:r>
            </w:del>
            <w:ins w:id="255" w:author="Aivi Kuivonen" w:date="2022-09-09T16:15:00Z">
              <w:r w:rsidR="00500473">
                <w:rPr>
                  <w:color w:val="000000"/>
                  <w:sz w:val="16"/>
                </w:rPr>
                <w:t>1</w:t>
              </w:r>
            </w:ins>
            <w:ins w:id="256" w:author="Aivi Kuivonen" w:date="2022-11-21T17:29:00Z">
              <w:r w:rsidR="00B21637">
                <w:rPr>
                  <w:color w:val="000000"/>
                  <w:sz w:val="16"/>
                </w:rPr>
                <w:t>1,</w:t>
              </w:r>
            </w:ins>
            <w:ins w:id="257" w:author="Aivi Kuivonen" w:date="2023-06-26T13:12:00Z">
              <w:r w:rsidR="00B97A71">
                <w:rPr>
                  <w:color w:val="000000"/>
                  <w:sz w:val="16"/>
                </w:rPr>
                <w:t>259,054.3</w:t>
              </w:r>
            </w:ins>
            <w:ins w:id="258" w:author="Aivi Kuivonen" w:date="2023-07-20T10:44:00Z">
              <w:r w:rsidR="00FB5E7B">
                <w:rPr>
                  <w:color w:val="000000"/>
                  <w:sz w:val="16"/>
                </w:rPr>
                <w:t>2</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6BFBC9" w14:textId="2469B23F" w:rsidR="00A77B3E" w:rsidRDefault="00CB4887">
            <w:pPr>
              <w:spacing w:before="100"/>
              <w:jc w:val="right"/>
              <w:rPr>
                <w:color w:val="000000"/>
                <w:sz w:val="16"/>
              </w:rPr>
            </w:pPr>
            <w:del w:id="259" w:author="Aivi Kuivonen" w:date="2022-09-09T16:20:00Z">
              <w:r w:rsidDel="00261FD8">
                <w:rPr>
                  <w:color w:val="000000"/>
                  <w:sz w:val="16"/>
                </w:rPr>
                <w:delText>10,675,944.9</w:delText>
              </w:r>
            </w:del>
            <w:del w:id="260" w:author="Aivi Kuivonen" w:date="2022-11-21T17:03:00Z">
              <w:r w:rsidDel="00D76EA7">
                <w:rPr>
                  <w:color w:val="000000"/>
                  <w:sz w:val="16"/>
                </w:rPr>
                <w:delText>7</w:delText>
              </w:r>
            </w:del>
            <w:ins w:id="261" w:author="Aivi Kuivonen" w:date="2023-05-11T15:05:00Z">
              <w:r w:rsidR="00F170C3">
                <w:rPr>
                  <w:color w:val="000000"/>
                  <w:sz w:val="16"/>
                </w:rPr>
                <w:t>11,</w:t>
              </w:r>
            </w:ins>
            <w:ins w:id="262" w:author="Aivi Kuivonen" w:date="2023-06-26T13:12:00Z">
              <w:r w:rsidR="00B97A71">
                <w:rPr>
                  <w:color w:val="000000"/>
                  <w:sz w:val="16"/>
                </w:rPr>
                <w:t>259,054.3</w:t>
              </w:r>
            </w:ins>
            <w:ins w:id="263" w:author="Aivi Kuivonen" w:date="2023-07-20T10:44:00Z">
              <w:r w:rsidR="00FB5E7B">
                <w:rPr>
                  <w:color w:val="000000"/>
                  <w:sz w:val="16"/>
                </w:rPr>
                <w:t>2</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A7034B"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3633B5" w14:textId="308A3608" w:rsidR="00A77B3E" w:rsidRDefault="00CB4887">
            <w:pPr>
              <w:spacing w:before="100"/>
              <w:jc w:val="right"/>
              <w:rPr>
                <w:color w:val="000000"/>
                <w:sz w:val="16"/>
              </w:rPr>
            </w:pPr>
            <w:del w:id="264" w:author="Aivi Kuivonen" w:date="2022-09-09T16:19:00Z">
              <w:r w:rsidDel="00261FD8">
                <w:rPr>
                  <w:color w:val="000000"/>
                  <w:sz w:val="16"/>
                </w:rPr>
                <w:delText>44,625,449.97</w:delText>
              </w:r>
            </w:del>
            <w:ins w:id="265" w:author="Aivi Kuivonen" w:date="2023-06-26T13:12:00Z">
              <w:r w:rsidR="00B97A71">
                <w:rPr>
                  <w:color w:val="000000"/>
                  <w:sz w:val="16"/>
                </w:rPr>
                <w:t>50,771,422.4</w:t>
              </w:r>
            </w:ins>
            <w:ins w:id="266" w:author="Aivi Kuivonen" w:date="2023-07-20T10:44:00Z">
              <w:r w:rsidR="00FB5E7B">
                <w:rPr>
                  <w:color w:val="000000"/>
                  <w:sz w:val="16"/>
                </w:rPr>
                <w:t>2</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6A69F6" w14:textId="354F16ED" w:rsidR="00A77B3E" w:rsidRDefault="00CB4887">
            <w:pPr>
              <w:spacing w:before="100"/>
              <w:jc w:val="right"/>
              <w:rPr>
                <w:color w:val="000000"/>
                <w:sz w:val="16"/>
              </w:rPr>
            </w:pPr>
            <w:del w:id="267" w:author="Aivi Kuivonen" w:date="2022-09-09T16:20:00Z">
              <w:r w:rsidDel="00261FD8">
                <w:rPr>
                  <w:color w:val="000000"/>
                  <w:sz w:val="16"/>
                </w:rPr>
                <w:delText>76.0765550215</w:delText>
              </w:r>
            </w:del>
            <w:r>
              <w:rPr>
                <w:color w:val="000000"/>
                <w:sz w:val="16"/>
              </w:rPr>
              <w:t>%</w:t>
            </w:r>
          </w:p>
        </w:tc>
      </w:tr>
    </w:tbl>
    <w:p w14:paraId="2FBAD13D" w14:textId="77777777" w:rsidR="00A77B3E" w:rsidRDefault="00CB4887">
      <w:pPr>
        <w:spacing w:before="100"/>
        <w:rPr>
          <w:color w:val="000000"/>
        </w:rPr>
      </w:pPr>
      <w:r>
        <w:rPr>
          <w:color w:val="000000"/>
          <w:sz w:val="16"/>
        </w:rPr>
        <w:br w:type="page"/>
      </w:r>
    </w:p>
    <w:p w14:paraId="2CF9E156" w14:textId="77777777" w:rsidR="00A77B3E" w:rsidRDefault="00CB4887">
      <w:pPr>
        <w:pStyle w:val="Heading2"/>
        <w:spacing w:before="100" w:after="0"/>
        <w:rPr>
          <w:rFonts w:ascii="Times New Roman" w:hAnsi="Times New Roman" w:cs="Times New Roman"/>
          <w:b w:val="0"/>
          <w:i w:val="0"/>
          <w:color w:val="000000"/>
          <w:sz w:val="24"/>
        </w:rPr>
      </w:pPr>
      <w:bookmarkStart w:id="268" w:name="_Toc256000073"/>
      <w:r>
        <w:rPr>
          <w:rFonts w:ascii="Times New Roman" w:hAnsi="Times New Roman" w:cs="Times New Roman"/>
          <w:b w:val="0"/>
          <w:i w:val="0"/>
          <w:color w:val="000000"/>
          <w:sz w:val="24"/>
        </w:rPr>
        <w:lastRenderedPageBreak/>
        <w:t>3.3. Transfers</w:t>
      </w:r>
      <w:bookmarkEnd w:id="268"/>
    </w:p>
    <w:p w14:paraId="0946615C" w14:textId="77777777" w:rsidR="00A77B3E" w:rsidRDefault="00CB4887">
      <w:pPr>
        <w:pStyle w:val="Heading3"/>
        <w:spacing w:before="100" w:after="0"/>
        <w:rPr>
          <w:rFonts w:ascii="Times New Roman" w:hAnsi="Times New Roman" w:cs="Times New Roman"/>
          <w:b w:val="0"/>
          <w:color w:val="000000"/>
          <w:sz w:val="0"/>
        </w:rPr>
      </w:pPr>
      <w:bookmarkStart w:id="269" w:name="_Toc256000074"/>
      <w:r>
        <w:rPr>
          <w:rFonts w:ascii="Times New Roman" w:hAnsi="Times New Roman" w:cs="Times New Roman"/>
          <w:b w:val="0"/>
          <w:color w:val="000000"/>
          <w:sz w:val="24"/>
        </w:rPr>
        <w:t>Table 7: Transfers between shared management funds</w:t>
      </w:r>
      <w:r>
        <w:rPr>
          <w:rFonts w:ascii="Times New Roman" w:hAnsi="Times New Roman" w:cs="Times New Roman"/>
          <w:b w:val="0"/>
          <w:color w:val="000000"/>
          <w:sz w:val="24"/>
          <w:vertAlign w:val="superscript"/>
        </w:rPr>
        <w:t>1</w:t>
      </w:r>
      <w:bookmarkEnd w:id="269"/>
    </w:p>
    <w:p w14:paraId="6C11B3FA"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2"/>
        <w:gridCol w:w="1716"/>
        <w:gridCol w:w="1112"/>
        <w:gridCol w:w="1747"/>
        <w:gridCol w:w="1593"/>
        <w:gridCol w:w="986"/>
        <w:gridCol w:w="2193"/>
        <w:gridCol w:w="1493"/>
      </w:tblGrid>
      <w:tr w:rsidR="009C3F87" w14:paraId="47C9AD05" w14:textId="77777777">
        <w:trPr>
          <w:trHeight w:val="160"/>
          <w:tblHead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326871" w14:textId="77777777" w:rsidR="00A77B3E" w:rsidRDefault="00CB4887">
            <w:pPr>
              <w:spacing w:before="100"/>
              <w:jc w:val="center"/>
              <w:rPr>
                <w:color w:val="000000"/>
              </w:rPr>
            </w:pPr>
            <w:r>
              <w:rPr>
                <w:color w:val="000000"/>
              </w:rPr>
              <w:t>Transferring fund</w:t>
            </w:r>
          </w:p>
        </w:tc>
        <w:tc>
          <w:tcPr>
            <w:tcW w:w="0" w:type="auto"/>
            <w:gridSpan w:val="7"/>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DDA32B" w14:textId="77777777" w:rsidR="00A77B3E" w:rsidRDefault="00CB4887">
            <w:pPr>
              <w:spacing w:before="100"/>
              <w:jc w:val="center"/>
              <w:rPr>
                <w:color w:val="000000"/>
              </w:rPr>
            </w:pPr>
            <w:r>
              <w:rPr>
                <w:color w:val="000000"/>
              </w:rPr>
              <w:t>Receiving fund</w:t>
            </w:r>
          </w:p>
        </w:tc>
      </w:tr>
      <w:tr w:rsidR="009C3F87" w14:paraId="4295AC20" w14:textId="77777777">
        <w:trPr>
          <w:trHeight w:val="160"/>
          <w:tblHeader/>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FF7129" w14:textId="77777777" w:rsidR="00A77B3E" w:rsidRDefault="00A77B3E">
            <w:pPr>
              <w:spacing w:before="100"/>
              <w:jc w:val="center"/>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A4EB4A" w14:textId="77777777" w:rsidR="00A77B3E" w:rsidRDefault="00CB4887">
            <w:pPr>
              <w:spacing w:before="100"/>
              <w:jc w:val="center"/>
              <w:rPr>
                <w:color w:val="000000"/>
              </w:rPr>
            </w:pPr>
            <w:r>
              <w:rPr>
                <w:color w:val="000000"/>
              </w:rPr>
              <w:t>AMIF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E354F7" w14:textId="77777777" w:rsidR="00A77B3E" w:rsidRDefault="00CB4887">
            <w:pPr>
              <w:spacing w:before="100"/>
              <w:jc w:val="center"/>
              <w:rPr>
                <w:color w:val="000000"/>
              </w:rPr>
            </w:pPr>
            <w:r>
              <w:rPr>
                <w:color w:val="000000"/>
              </w:rPr>
              <w:t>ISF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3F74D4" w14:textId="77777777" w:rsidR="00A77B3E" w:rsidRDefault="00CB4887">
            <w:pPr>
              <w:spacing w:before="100"/>
              <w:jc w:val="center"/>
              <w:rPr>
                <w:color w:val="000000"/>
              </w:rPr>
            </w:pPr>
            <w:r>
              <w:rPr>
                <w:color w:val="000000"/>
              </w:rPr>
              <w:t>ERDF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71AE7A" w14:textId="77777777" w:rsidR="00A77B3E" w:rsidRDefault="00CB4887">
            <w:pPr>
              <w:spacing w:before="100"/>
              <w:jc w:val="center"/>
              <w:rPr>
                <w:color w:val="000000"/>
              </w:rPr>
            </w:pPr>
            <w:r>
              <w:rPr>
                <w:color w:val="000000"/>
              </w:rPr>
              <w:t>ESF+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3F4069" w14:textId="77777777" w:rsidR="00A77B3E" w:rsidRDefault="00CB4887">
            <w:pPr>
              <w:spacing w:before="100"/>
              <w:jc w:val="center"/>
              <w:rPr>
                <w:color w:val="000000"/>
              </w:rPr>
            </w:pPr>
            <w:r>
              <w:rPr>
                <w:color w:val="000000"/>
              </w:rPr>
              <w:t>CF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96B791" w14:textId="77777777" w:rsidR="00A77B3E" w:rsidRDefault="00CB4887">
            <w:pPr>
              <w:spacing w:before="100"/>
              <w:jc w:val="center"/>
              <w:rPr>
                <w:color w:val="000000"/>
              </w:rPr>
            </w:pPr>
            <w:r>
              <w:rPr>
                <w:color w:val="000000"/>
              </w:rPr>
              <w:t>EMFAF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0CEABA" w14:textId="77777777" w:rsidR="00A77B3E" w:rsidRDefault="00CB4887">
            <w:pPr>
              <w:spacing w:before="100"/>
              <w:jc w:val="center"/>
              <w:rPr>
                <w:color w:val="000000"/>
              </w:rPr>
            </w:pPr>
            <w:r>
              <w:rPr>
                <w:color w:val="000000"/>
              </w:rPr>
              <w:t>Total</w:t>
            </w:r>
          </w:p>
        </w:tc>
      </w:tr>
      <w:tr w:rsidR="009C3F87" w14:paraId="588BCA7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F91734" w14:textId="77777777" w:rsidR="00A77B3E" w:rsidRDefault="00CB4887">
            <w:pPr>
              <w:spacing w:before="100"/>
              <w:jc w:val="center"/>
              <w:rPr>
                <w:color w:val="000000"/>
              </w:rPr>
            </w:pPr>
            <w:r>
              <w:rPr>
                <w:color w:val="000000"/>
              </w:rPr>
              <w:t>BMVI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FBD59F"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3F034A"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6E0625"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EEB898"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2C8281"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9735D4"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F8CADF" w14:textId="77777777" w:rsidR="00A77B3E" w:rsidRDefault="00A77B3E">
            <w:pPr>
              <w:spacing w:before="100"/>
              <w:jc w:val="right"/>
              <w:rPr>
                <w:color w:val="000000"/>
              </w:rPr>
            </w:pPr>
          </w:p>
        </w:tc>
      </w:tr>
    </w:tbl>
    <w:p w14:paraId="05E22D97" w14:textId="77777777" w:rsidR="00A77B3E" w:rsidRDefault="00CB4887">
      <w:pPr>
        <w:spacing w:before="100"/>
        <w:rPr>
          <w:color w:val="000000"/>
        </w:rPr>
      </w:pPr>
      <w:r>
        <w:rPr>
          <w:color w:val="000000"/>
          <w:vertAlign w:val="superscript"/>
        </w:rPr>
        <w:t>1</w:t>
      </w:r>
      <w:r>
        <w:rPr>
          <w:color w:val="000000"/>
        </w:rPr>
        <w:t>Cumulative amounts for all transfers during programming period.</w:t>
      </w:r>
    </w:p>
    <w:p w14:paraId="50FBB9D8" w14:textId="77777777" w:rsidR="00A77B3E" w:rsidRDefault="00CB4887">
      <w:pPr>
        <w:pStyle w:val="Heading3"/>
        <w:spacing w:before="100" w:after="0"/>
        <w:rPr>
          <w:rFonts w:ascii="Times New Roman" w:hAnsi="Times New Roman" w:cs="Times New Roman"/>
          <w:b w:val="0"/>
          <w:color w:val="000000"/>
          <w:sz w:val="0"/>
        </w:rPr>
      </w:pPr>
      <w:r>
        <w:rPr>
          <w:rFonts w:ascii="Times New Roman" w:hAnsi="Times New Roman" w:cs="Times New Roman"/>
          <w:b w:val="0"/>
          <w:color w:val="000000"/>
          <w:sz w:val="24"/>
        </w:rPr>
        <w:br w:type="page"/>
      </w:r>
      <w:bookmarkStart w:id="270" w:name="_Toc256000075"/>
      <w:r>
        <w:rPr>
          <w:rFonts w:ascii="Times New Roman" w:hAnsi="Times New Roman" w:cs="Times New Roman"/>
          <w:b w:val="0"/>
          <w:color w:val="000000"/>
          <w:sz w:val="24"/>
        </w:rPr>
        <w:lastRenderedPageBreak/>
        <w:t>Table 8: Transfers to instruments under direct or indirect management</w:t>
      </w:r>
      <w:r>
        <w:rPr>
          <w:rFonts w:ascii="Times New Roman" w:hAnsi="Times New Roman" w:cs="Times New Roman"/>
          <w:b w:val="0"/>
          <w:color w:val="000000"/>
          <w:sz w:val="24"/>
          <w:vertAlign w:val="superscript"/>
        </w:rPr>
        <w:t>1</w:t>
      </w:r>
      <w:bookmarkEnd w:id="270"/>
    </w:p>
    <w:p w14:paraId="641571F4"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6"/>
        <w:gridCol w:w="9186"/>
      </w:tblGrid>
      <w:tr w:rsidR="009C3F87" w14:paraId="209682B8"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C1795B" w14:textId="77777777" w:rsidR="00A77B3E" w:rsidRDefault="00CB4887">
            <w:pPr>
              <w:spacing w:before="100"/>
              <w:jc w:val="center"/>
              <w:rPr>
                <w:color w:val="000000"/>
              </w:rPr>
            </w:pPr>
            <w:r>
              <w:rPr>
                <w:color w:val="000000"/>
              </w:rPr>
              <w:t>Instrument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595820" w14:textId="77777777" w:rsidR="00A77B3E" w:rsidRDefault="00CB4887">
            <w:pPr>
              <w:spacing w:before="100"/>
              <w:jc w:val="center"/>
              <w:rPr>
                <w:color w:val="000000"/>
              </w:rPr>
            </w:pPr>
            <w:r>
              <w:rPr>
                <w:color w:val="000000"/>
              </w:rPr>
              <w:t>Transfer Amount</w:t>
            </w:r>
          </w:p>
        </w:tc>
      </w:tr>
    </w:tbl>
    <w:p w14:paraId="49217E12" w14:textId="77777777" w:rsidR="00A77B3E" w:rsidRDefault="00CB4887">
      <w:pPr>
        <w:spacing w:before="100"/>
        <w:rPr>
          <w:color w:val="000000"/>
        </w:rPr>
        <w:sectPr w:rsidR="00A77B3E">
          <w:headerReference w:type="even" r:id="rId45"/>
          <w:headerReference w:type="default" r:id="rId46"/>
          <w:footerReference w:type="even" r:id="rId47"/>
          <w:footerReference w:type="default" r:id="rId48"/>
          <w:headerReference w:type="first" r:id="rId49"/>
          <w:footerReference w:type="first" r:id="rId50"/>
          <w:pgSz w:w="16838" w:h="11906" w:orient="landscape"/>
          <w:pgMar w:top="720" w:right="720" w:bottom="864" w:left="936" w:header="288" w:footer="72" w:gutter="0"/>
          <w:cols w:space="720"/>
          <w:noEndnote/>
          <w:docGrid w:linePitch="360"/>
        </w:sectPr>
      </w:pPr>
      <w:r>
        <w:rPr>
          <w:color w:val="000000"/>
          <w:vertAlign w:val="superscript"/>
        </w:rPr>
        <w:t>1</w:t>
      </w:r>
      <w:r>
        <w:rPr>
          <w:color w:val="000000"/>
        </w:rPr>
        <w:t>Cumulative amounts for all transfers during programming period.</w:t>
      </w:r>
    </w:p>
    <w:p w14:paraId="24EE5F58" w14:textId="77777777" w:rsidR="00A77B3E" w:rsidRDefault="00CB4887">
      <w:pPr>
        <w:pStyle w:val="Heading1"/>
        <w:spacing w:before="100" w:after="0"/>
        <w:rPr>
          <w:rFonts w:ascii="Times New Roman" w:hAnsi="Times New Roman" w:cs="Times New Roman"/>
          <w:b w:val="0"/>
          <w:color w:val="000000"/>
          <w:sz w:val="24"/>
        </w:rPr>
      </w:pPr>
      <w:bookmarkStart w:id="271" w:name="_Toc256000076"/>
      <w:r>
        <w:rPr>
          <w:rFonts w:ascii="Times New Roman" w:hAnsi="Times New Roman" w:cs="Times New Roman"/>
          <w:b w:val="0"/>
          <w:color w:val="000000"/>
          <w:sz w:val="24"/>
        </w:rPr>
        <w:lastRenderedPageBreak/>
        <w:t>4. Enabling conditions</w:t>
      </w:r>
      <w:bookmarkEnd w:id="271"/>
    </w:p>
    <w:p w14:paraId="67CC6E89" w14:textId="77777777" w:rsidR="00A77B3E" w:rsidRDefault="00CB4887">
      <w:pPr>
        <w:spacing w:before="100"/>
        <w:rPr>
          <w:color w:val="000000"/>
        </w:rPr>
      </w:pPr>
      <w:r>
        <w:rPr>
          <w:color w:val="000000"/>
        </w:rPr>
        <w:t>Reference: point (</w:t>
      </w:r>
      <w:proofErr w:type="spellStart"/>
      <w:r>
        <w:rPr>
          <w:color w:val="000000"/>
        </w:rPr>
        <w:t>i</w:t>
      </w:r>
      <w:proofErr w:type="spellEnd"/>
      <w:r>
        <w:rPr>
          <w:color w:val="000000"/>
        </w:rPr>
        <w:t>) of Article 22(3) CPR</w:t>
      </w:r>
    </w:p>
    <w:p w14:paraId="28B9671F" w14:textId="77777777" w:rsidR="00A77B3E" w:rsidRDefault="00CB4887">
      <w:pPr>
        <w:pStyle w:val="Heading2"/>
        <w:spacing w:before="100" w:after="0"/>
        <w:rPr>
          <w:rFonts w:ascii="Times New Roman" w:hAnsi="Times New Roman" w:cs="Times New Roman"/>
          <w:b w:val="0"/>
          <w:i w:val="0"/>
          <w:color w:val="000000"/>
          <w:sz w:val="24"/>
        </w:rPr>
      </w:pPr>
      <w:bookmarkStart w:id="272" w:name="_Toc256000077"/>
      <w:r>
        <w:rPr>
          <w:rFonts w:ascii="Times New Roman" w:hAnsi="Times New Roman" w:cs="Times New Roman"/>
          <w:b w:val="0"/>
          <w:i w:val="0"/>
          <w:color w:val="000000"/>
          <w:sz w:val="24"/>
        </w:rPr>
        <w:t>Table 9: Horizontal enabling conditions</w:t>
      </w:r>
      <w:bookmarkEnd w:id="272"/>
    </w:p>
    <w:p w14:paraId="6BB5D292" w14:textId="77777777" w:rsidR="00A77B3E" w:rsidRDefault="00A77B3E">
      <w:pPr>
        <w:spacing w:before="100"/>
        <w:rPr>
          <w:color w:val="000000"/>
          <w:sz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1600"/>
        <w:gridCol w:w="3600"/>
        <w:gridCol w:w="1600"/>
        <w:gridCol w:w="3600"/>
        <w:gridCol w:w="3600"/>
      </w:tblGrid>
      <w:tr w:rsidR="009C3F87" w14:paraId="78E04DAE" w14:textId="77777777">
        <w:trPr>
          <w:tblHeader/>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5C21BA" w14:textId="77777777" w:rsidR="00A77B3E" w:rsidRDefault="00CB4887">
            <w:pPr>
              <w:spacing w:before="100"/>
              <w:jc w:val="center"/>
              <w:rPr>
                <w:color w:val="000000"/>
                <w:sz w:val="20"/>
              </w:rPr>
            </w:pPr>
            <w:r>
              <w:rPr>
                <w:color w:val="000000"/>
                <w:sz w:val="20"/>
              </w:rPr>
              <w:t>Enabling condition</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86AB9F" w14:textId="77777777" w:rsidR="00A77B3E" w:rsidRDefault="00CB4887">
            <w:pPr>
              <w:spacing w:before="100"/>
              <w:jc w:val="center"/>
              <w:rPr>
                <w:color w:val="000000"/>
                <w:sz w:val="20"/>
              </w:rPr>
            </w:pPr>
            <w:r>
              <w:rPr>
                <w:color w:val="000000"/>
                <w:sz w:val="20"/>
              </w:rPr>
              <w:t>Fulfilment of enabling condition</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72BE71" w14:textId="77777777" w:rsidR="00A77B3E" w:rsidRDefault="00CB4887">
            <w:pPr>
              <w:spacing w:before="100"/>
              <w:jc w:val="center"/>
              <w:rPr>
                <w:color w:val="000000"/>
                <w:sz w:val="20"/>
              </w:rPr>
            </w:pPr>
            <w:r>
              <w:rPr>
                <w:color w:val="000000"/>
                <w:sz w:val="20"/>
              </w:rPr>
              <w:t>Criteria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00BA0F" w14:textId="77777777" w:rsidR="00A77B3E" w:rsidRDefault="00CB4887">
            <w:pPr>
              <w:spacing w:before="100"/>
              <w:jc w:val="center"/>
              <w:rPr>
                <w:color w:val="000000"/>
                <w:sz w:val="20"/>
              </w:rPr>
            </w:pPr>
            <w:r>
              <w:rPr>
                <w:color w:val="000000"/>
                <w:sz w:val="20"/>
              </w:rPr>
              <w:t>Fulfilment of criteria</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EEB675" w14:textId="77777777" w:rsidR="00A77B3E" w:rsidRDefault="00CB4887">
            <w:pPr>
              <w:spacing w:before="100"/>
              <w:jc w:val="center"/>
              <w:rPr>
                <w:color w:val="000000"/>
                <w:sz w:val="20"/>
              </w:rPr>
            </w:pPr>
            <w:r>
              <w:rPr>
                <w:color w:val="000000"/>
                <w:sz w:val="20"/>
              </w:rPr>
              <w:t>Reference to relevant documents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DA5449" w14:textId="77777777" w:rsidR="00A77B3E" w:rsidRDefault="00CB4887">
            <w:pPr>
              <w:spacing w:before="100"/>
              <w:jc w:val="center"/>
              <w:rPr>
                <w:color w:val="000000"/>
                <w:sz w:val="20"/>
              </w:rPr>
            </w:pPr>
            <w:r>
              <w:rPr>
                <w:color w:val="000000"/>
                <w:sz w:val="20"/>
              </w:rPr>
              <w:t>Justification</w:t>
            </w:r>
          </w:p>
        </w:tc>
      </w:tr>
      <w:tr w:rsidR="009C3F87" w14:paraId="4D2A0500"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111242" w14:textId="77777777" w:rsidR="00A77B3E" w:rsidRDefault="00CB4887">
            <w:pPr>
              <w:spacing w:before="100"/>
              <w:rPr>
                <w:color w:val="000000"/>
                <w:sz w:val="20"/>
              </w:rPr>
            </w:pPr>
            <w:r>
              <w:rPr>
                <w:color w:val="000000"/>
                <w:sz w:val="20"/>
              </w:rPr>
              <w:t>1. Effective monitoring mechanisms of the public procurement market</w:t>
            </w: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F6462B"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EEB172" w14:textId="77777777" w:rsidR="00A77B3E" w:rsidRDefault="00CB4887">
            <w:pPr>
              <w:spacing w:before="100"/>
              <w:rPr>
                <w:color w:val="000000"/>
                <w:sz w:val="20"/>
              </w:rPr>
            </w:pPr>
            <w:r>
              <w:rPr>
                <w:color w:val="000000"/>
                <w:sz w:val="20"/>
              </w:rPr>
              <w:t>Monitoring mechanisms are in place that cover all public contracts and their procurement under the Funds in line with Union procurement legislation. That requirement includes:</w:t>
            </w:r>
          </w:p>
          <w:p w14:paraId="5B1A2360" w14:textId="77777777" w:rsidR="00A77B3E" w:rsidRDefault="00CB4887">
            <w:pPr>
              <w:spacing w:before="100"/>
              <w:rPr>
                <w:color w:val="000000"/>
                <w:sz w:val="20"/>
              </w:rPr>
            </w:pPr>
            <w:r>
              <w:rPr>
                <w:color w:val="000000"/>
                <w:sz w:val="20"/>
              </w:rPr>
              <w:t>1. Arrangements to ensure compilation of effective and reliable data on public procurement procedures above the Union thresholds in accordance with reporting obligations under Articles 83 and 84 of Directive 2014/24/EU and Articles 99 and 100 of Directive 2014/25/EU.</w:t>
            </w:r>
          </w:p>
          <w:p w14:paraId="14CC0639" w14:textId="77777777" w:rsidR="00A77B3E" w:rsidRDefault="00A77B3E">
            <w:pPr>
              <w:spacing w:before="100"/>
              <w:rPr>
                <w:color w:val="000000"/>
                <w:sz w:val="20"/>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178535"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5E2D8E" w14:textId="77777777" w:rsidR="00A77B3E" w:rsidRDefault="00CB4887">
            <w:pPr>
              <w:spacing w:before="100"/>
              <w:rPr>
                <w:color w:val="000000"/>
                <w:sz w:val="20"/>
              </w:rPr>
            </w:pPr>
            <w:r>
              <w:rPr>
                <w:color w:val="000000"/>
                <w:sz w:val="20"/>
              </w:rPr>
              <w:t>Public Procurement Register-</w:t>
            </w:r>
            <w:proofErr w:type="gramStart"/>
            <w:r>
              <w:rPr>
                <w:color w:val="000000"/>
                <w:sz w:val="20"/>
              </w:rPr>
              <w:t>https://riigihanked.riik.ee;</w:t>
            </w:r>
            <w:proofErr w:type="gramEnd"/>
          </w:p>
          <w:p w14:paraId="37065842" w14:textId="77777777" w:rsidR="00A77B3E" w:rsidRDefault="00CB4887">
            <w:pPr>
              <w:spacing w:before="100"/>
              <w:rPr>
                <w:color w:val="000000"/>
                <w:sz w:val="20"/>
              </w:rPr>
            </w:pPr>
            <w:r>
              <w:rPr>
                <w:color w:val="000000"/>
                <w:sz w:val="20"/>
              </w:rPr>
              <w:t>Public Procurement Act-www.riigiteataja.ee/en/eli/ee/505092017003/consolide/</w:t>
            </w:r>
            <w:proofErr w:type="gramStart"/>
            <w:r>
              <w:rPr>
                <w:color w:val="000000"/>
                <w:sz w:val="20"/>
              </w:rPr>
              <w:t>current;</w:t>
            </w:r>
            <w:proofErr w:type="gramEnd"/>
          </w:p>
          <w:p w14:paraId="0974B43F" w14:textId="77777777" w:rsidR="00A77B3E" w:rsidRDefault="00CB4887">
            <w:pPr>
              <w:spacing w:before="100"/>
              <w:rPr>
                <w:color w:val="000000"/>
                <w:sz w:val="20"/>
              </w:rPr>
            </w:pPr>
            <w:r>
              <w:rPr>
                <w:color w:val="000000"/>
                <w:sz w:val="20"/>
              </w:rPr>
              <w:t>Competition Act-www.riigiteataja.ee/</w:t>
            </w:r>
            <w:proofErr w:type="spellStart"/>
            <w:r>
              <w:rPr>
                <w:color w:val="000000"/>
                <w:sz w:val="20"/>
              </w:rPr>
              <w:t>en</w:t>
            </w:r>
            <w:proofErr w:type="spellEnd"/>
            <w:r>
              <w:rPr>
                <w:color w:val="000000"/>
                <w:sz w:val="20"/>
              </w:rPr>
              <w:t>/</w:t>
            </w:r>
            <w:proofErr w:type="spellStart"/>
            <w:r>
              <w:rPr>
                <w:color w:val="000000"/>
                <w:sz w:val="20"/>
              </w:rPr>
              <w:t>eli</w:t>
            </w:r>
            <w:proofErr w:type="spellEnd"/>
            <w:r>
              <w:rPr>
                <w:color w:val="000000"/>
                <w:sz w:val="20"/>
              </w:rPr>
              <w:t>/ee517062021003/</w:t>
            </w:r>
            <w:proofErr w:type="spellStart"/>
            <w:r>
              <w:rPr>
                <w:color w:val="000000"/>
                <w:sz w:val="20"/>
              </w:rPr>
              <w:t>consolide</w:t>
            </w:r>
            <w:proofErr w:type="spellEnd"/>
            <w:r>
              <w:rPr>
                <w:color w:val="000000"/>
                <w:sz w:val="20"/>
              </w:rPr>
              <w:t>/</w:t>
            </w:r>
            <w:proofErr w:type="gramStart"/>
            <w:r>
              <w:rPr>
                <w:color w:val="000000"/>
                <w:sz w:val="20"/>
              </w:rPr>
              <w:t>current;</w:t>
            </w:r>
            <w:proofErr w:type="gramEnd"/>
          </w:p>
          <w:p w14:paraId="5D338750" w14:textId="77777777" w:rsidR="00A77B3E" w:rsidRDefault="00CB4887">
            <w:pPr>
              <w:spacing w:before="100"/>
              <w:rPr>
                <w:color w:val="000000"/>
                <w:sz w:val="20"/>
              </w:rPr>
            </w:pPr>
            <w:r>
              <w:rPr>
                <w:color w:val="000000"/>
                <w:sz w:val="20"/>
              </w:rPr>
              <w:t>Information from the MoF-www.rahandusministeerium.ee/et/eesmargidtegevused/riigihangete-poliitika/kasulik-teave/riigihankemaastiku-</w:t>
            </w:r>
            <w:proofErr w:type="gramStart"/>
            <w:r>
              <w:rPr>
                <w:color w:val="000000"/>
                <w:sz w:val="20"/>
              </w:rPr>
              <w:t>kokkuvotted;  www.rahandusministeerium.ee/et/eesmargidtegevused/riigihangete-poliitika/kontaktid</w:t>
            </w:r>
            <w:proofErr w:type="gramEnd"/>
            <w:r>
              <w:rPr>
                <w:color w:val="000000"/>
                <w:sz w:val="20"/>
              </w:rPr>
              <w:t>)</w:t>
            </w:r>
          </w:p>
          <w:p w14:paraId="1CDAEB45" w14:textId="77777777" w:rsidR="00A77B3E" w:rsidRDefault="00A77B3E">
            <w:pPr>
              <w:spacing w:before="100"/>
              <w:rPr>
                <w:color w:val="000000"/>
                <w:sz w:val="20"/>
              </w:rPr>
            </w:pPr>
          </w:p>
          <w:p w14:paraId="15807C6D" w14:textId="77777777" w:rsidR="00A77B3E" w:rsidRDefault="00A77B3E">
            <w:pPr>
              <w:spacing w:before="100"/>
              <w:rPr>
                <w:color w:val="000000"/>
                <w:sz w:val="20"/>
              </w:rPr>
            </w:pPr>
          </w:p>
          <w:p w14:paraId="7D322A93" w14:textId="77777777" w:rsidR="00A77B3E" w:rsidRDefault="00A77B3E">
            <w:pPr>
              <w:spacing w:before="100"/>
              <w:rPr>
                <w:color w:val="000000"/>
                <w:sz w:val="20"/>
              </w:rPr>
            </w:pPr>
          </w:p>
          <w:p w14:paraId="08984676"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D3D67C" w14:textId="77777777" w:rsidR="00A77B3E" w:rsidRDefault="00CB4887">
            <w:pPr>
              <w:spacing w:before="100"/>
              <w:rPr>
                <w:color w:val="000000"/>
                <w:sz w:val="20"/>
              </w:rPr>
            </w:pPr>
            <w:r>
              <w:rPr>
                <w:color w:val="000000"/>
                <w:sz w:val="20"/>
              </w:rPr>
              <w:t xml:space="preserve">Public contracts above the national threshold and procurement under EU procurement law are published and executed on the central e-procurement portal “Public Procurement Register” managed by the Ministry of Finance (MoF) in accordance with Reg (EU) 2015/1986. MoF is responsible for monitoring, </w:t>
            </w:r>
            <w:proofErr w:type="gramStart"/>
            <w:r>
              <w:rPr>
                <w:color w:val="000000"/>
                <w:sz w:val="20"/>
              </w:rPr>
              <w:t>reporting</w:t>
            </w:r>
            <w:proofErr w:type="gramEnd"/>
            <w:r>
              <w:rPr>
                <w:color w:val="000000"/>
                <w:sz w:val="20"/>
              </w:rPr>
              <w:t xml:space="preserve"> and consulting pursuant to Art 83 and 84 of EU 2014/24 and Art 99 and 100 of EU 2014/25. Monitoring and reporting are based on data retrieved from the Central Public Procurement Register.</w:t>
            </w:r>
          </w:p>
          <w:p w14:paraId="5DD84709" w14:textId="77777777" w:rsidR="00A77B3E" w:rsidRDefault="00A77B3E">
            <w:pPr>
              <w:spacing w:before="100"/>
              <w:rPr>
                <w:color w:val="000000"/>
                <w:sz w:val="20"/>
              </w:rPr>
            </w:pPr>
          </w:p>
        </w:tc>
      </w:tr>
      <w:tr w:rsidR="009C3F87" w14:paraId="63299EBD"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0EBDF2"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99CACD"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05E4CE" w14:textId="77777777" w:rsidR="00A77B3E" w:rsidRDefault="00CB4887">
            <w:pPr>
              <w:spacing w:before="100"/>
              <w:rPr>
                <w:color w:val="000000"/>
                <w:sz w:val="20"/>
              </w:rPr>
            </w:pPr>
            <w:r>
              <w:rPr>
                <w:color w:val="000000"/>
                <w:sz w:val="20"/>
              </w:rPr>
              <w:t xml:space="preserve">2. Arrangements to ensure the data cover at least the following elements: </w:t>
            </w:r>
          </w:p>
          <w:p w14:paraId="58276D81" w14:textId="77777777" w:rsidR="00A77B3E" w:rsidRDefault="00CB4887">
            <w:pPr>
              <w:spacing w:before="100"/>
              <w:rPr>
                <w:color w:val="000000"/>
                <w:sz w:val="20"/>
              </w:rPr>
            </w:pPr>
            <w:r>
              <w:rPr>
                <w:color w:val="000000"/>
                <w:sz w:val="20"/>
              </w:rPr>
              <w:t xml:space="preserve">a. Quality and intensity of competition: names of winning bidder, number of initial bidders and contractual </w:t>
            </w:r>
            <w:proofErr w:type="gramStart"/>
            <w:r>
              <w:rPr>
                <w:color w:val="000000"/>
                <w:sz w:val="20"/>
              </w:rPr>
              <w:t>value;</w:t>
            </w:r>
            <w:proofErr w:type="gramEnd"/>
            <w:r>
              <w:rPr>
                <w:color w:val="000000"/>
                <w:sz w:val="20"/>
              </w:rPr>
              <w:t xml:space="preserve"> </w:t>
            </w:r>
          </w:p>
          <w:p w14:paraId="7BA0D051" w14:textId="77777777" w:rsidR="00A77B3E" w:rsidRDefault="00CB4887">
            <w:pPr>
              <w:spacing w:before="100"/>
              <w:rPr>
                <w:color w:val="000000"/>
                <w:sz w:val="20"/>
              </w:rPr>
            </w:pPr>
            <w:r>
              <w:rPr>
                <w:color w:val="000000"/>
                <w:sz w:val="20"/>
              </w:rPr>
              <w:t>b. Information on final price after completion and on participation of SMEs as direct bidders, where national systems provide such information.</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64A730"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6ECEB4" w14:textId="77777777" w:rsidR="00A77B3E" w:rsidRDefault="00CB4887">
            <w:pPr>
              <w:spacing w:before="100"/>
              <w:rPr>
                <w:color w:val="000000"/>
                <w:sz w:val="20"/>
              </w:rPr>
            </w:pPr>
            <w:r>
              <w:rPr>
                <w:color w:val="000000"/>
                <w:sz w:val="20"/>
              </w:rPr>
              <w:t>Public Procurement Register (PPR)-</w:t>
            </w:r>
            <w:proofErr w:type="gramStart"/>
            <w:r>
              <w:rPr>
                <w:color w:val="000000"/>
                <w:sz w:val="20"/>
              </w:rPr>
              <w:t>https://riigihanked.riik.ee;</w:t>
            </w:r>
            <w:proofErr w:type="gramEnd"/>
            <w:r>
              <w:rPr>
                <w:color w:val="000000"/>
                <w:sz w:val="20"/>
              </w:rPr>
              <w:t xml:space="preserve"> </w:t>
            </w:r>
          </w:p>
          <w:p w14:paraId="60FCA94E" w14:textId="77777777" w:rsidR="00A77B3E" w:rsidRDefault="00CB4887">
            <w:pPr>
              <w:spacing w:before="100"/>
              <w:rPr>
                <w:color w:val="000000"/>
                <w:sz w:val="20"/>
              </w:rPr>
            </w:pPr>
            <w:r>
              <w:rPr>
                <w:color w:val="000000"/>
                <w:sz w:val="20"/>
              </w:rPr>
              <w:t xml:space="preserve">Public Procurement and State Aid Department of the MoF: </w:t>
            </w:r>
            <w:proofErr w:type="gramStart"/>
            <w:r>
              <w:rPr>
                <w:color w:val="000000"/>
                <w:sz w:val="20"/>
              </w:rPr>
              <w:t>https://www.rahandusministeerium.ee/sites/default/files/rmv_traamat_unit_files/riigihangete_ja_riigiabi_osakond_0.pdf;</w:t>
            </w:r>
            <w:proofErr w:type="gramEnd"/>
          </w:p>
          <w:p w14:paraId="57F7EDFA" w14:textId="77777777" w:rsidR="00A77B3E" w:rsidRDefault="00CB4887">
            <w:pPr>
              <w:spacing w:before="100"/>
              <w:rPr>
                <w:color w:val="000000"/>
                <w:sz w:val="20"/>
              </w:rPr>
            </w:pPr>
            <w:r>
              <w:rPr>
                <w:color w:val="000000"/>
                <w:sz w:val="20"/>
              </w:rPr>
              <w:t xml:space="preserve">Reports, data-www.rahandusministeerium.ee/et/eesmargidtegevused/riigihangete-poliitika/jarelevalve; </w:t>
            </w:r>
            <w:r>
              <w:rPr>
                <w:color w:val="000000"/>
                <w:sz w:val="20"/>
              </w:rPr>
              <w:lastRenderedPageBreak/>
              <w:t>www.rahandusministeerium.ee/et/eesmargidtegevused/riigihangete-poliitika/kasulik-teave/riigihankemaastiku-kokkuvotted.</w:t>
            </w:r>
          </w:p>
          <w:p w14:paraId="5D716516" w14:textId="77777777" w:rsidR="00A77B3E" w:rsidRDefault="00A77B3E">
            <w:pPr>
              <w:spacing w:before="100"/>
              <w:rPr>
                <w:color w:val="000000"/>
                <w:sz w:val="20"/>
              </w:rPr>
            </w:pPr>
          </w:p>
          <w:p w14:paraId="623FF1F4" w14:textId="77777777" w:rsidR="00A77B3E" w:rsidRDefault="00A77B3E">
            <w:pPr>
              <w:spacing w:before="100"/>
              <w:rPr>
                <w:color w:val="000000"/>
                <w:sz w:val="20"/>
              </w:rPr>
            </w:pPr>
          </w:p>
          <w:p w14:paraId="4A320C3C" w14:textId="77777777" w:rsidR="00A77B3E" w:rsidRDefault="00A77B3E">
            <w:pPr>
              <w:spacing w:before="100"/>
              <w:rPr>
                <w:color w:val="000000"/>
                <w:sz w:val="20"/>
              </w:rPr>
            </w:pPr>
          </w:p>
          <w:p w14:paraId="7D0C3787"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BB3F29" w14:textId="77777777" w:rsidR="00A77B3E" w:rsidRDefault="00CB4887">
            <w:pPr>
              <w:spacing w:before="100"/>
              <w:rPr>
                <w:color w:val="000000"/>
                <w:sz w:val="20"/>
              </w:rPr>
            </w:pPr>
            <w:r>
              <w:rPr>
                <w:color w:val="000000"/>
                <w:sz w:val="20"/>
              </w:rPr>
              <w:lastRenderedPageBreak/>
              <w:t>a. the names of the successful tenderers, the indicative number of tenderers and the contract value shall be published in the public procurement register in the form of a contract award notice in accordance with Commission Reg EU 2015/1986.</w:t>
            </w:r>
          </w:p>
          <w:p w14:paraId="2272F152" w14:textId="77777777" w:rsidR="00A77B3E" w:rsidRDefault="00CB4887">
            <w:pPr>
              <w:spacing w:before="100"/>
              <w:rPr>
                <w:color w:val="000000"/>
                <w:sz w:val="20"/>
              </w:rPr>
            </w:pPr>
            <w:r>
              <w:rPr>
                <w:color w:val="000000"/>
                <w:sz w:val="20"/>
              </w:rPr>
              <w:t xml:space="preserve">b. After </w:t>
            </w:r>
            <w:proofErr w:type="spellStart"/>
            <w:r>
              <w:rPr>
                <w:color w:val="000000"/>
                <w:sz w:val="20"/>
              </w:rPr>
              <w:t>complition</w:t>
            </w:r>
            <w:proofErr w:type="spellEnd"/>
            <w:r>
              <w:rPr>
                <w:color w:val="000000"/>
                <w:sz w:val="20"/>
              </w:rPr>
              <w:t xml:space="preserve"> of procurement, the contracting authority will publish the contract-specific information on the final price in the public procurement register. Information on the participation of SMEs </w:t>
            </w:r>
            <w:r>
              <w:rPr>
                <w:color w:val="000000"/>
                <w:sz w:val="20"/>
              </w:rPr>
              <w:lastRenderedPageBreak/>
              <w:t>as direct tenderers is published in the scheme award notice – 100 % of e-procurement is carried out in a central procurement register.</w:t>
            </w:r>
          </w:p>
          <w:p w14:paraId="2EA0A012" w14:textId="77777777" w:rsidR="00A77B3E" w:rsidRDefault="00A77B3E">
            <w:pPr>
              <w:spacing w:before="100"/>
              <w:rPr>
                <w:color w:val="000000"/>
                <w:sz w:val="20"/>
              </w:rPr>
            </w:pPr>
          </w:p>
        </w:tc>
      </w:tr>
      <w:tr w:rsidR="009C3F87" w14:paraId="3F233B31"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BBAE72"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2039F0"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5B5C98" w14:textId="77777777" w:rsidR="00A77B3E" w:rsidRDefault="00CB4887">
            <w:pPr>
              <w:spacing w:before="100"/>
              <w:rPr>
                <w:color w:val="000000"/>
                <w:sz w:val="20"/>
              </w:rPr>
            </w:pPr>
            <w:r>
              <w:rPr>
                <w:color w:val="000000"/>
                <w:sz w:val="20"/>
              </w:rPr>
              <w:t xml:space="preserve">3. Arrangements to ensure monitoring and analysis of the data by the competent national authorities in accordance with article 83 (2) </w:t>
            </w:r>
            <w:proofErr w:type="gramStart"/>
            <w:r>
              <w:rPr>
                <w:color w:val="000000"/>
                <w:sz w:val="20"/>
              </w:rPr>
              <w:t>of  directive</w:t>
            </w:r>
            <w:proofErr w:type="gramEnd"/>
            <w:r>
              <w:rPr>
                <w:color w:val="000000"/>
                <w:sz w:val="20"/>
              </w:rPr>
              <w:t xml:space="preserve"> 2014/24/EU and article 99  (2) of directive 2014/25/EU.</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FBF3BB"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C235D6" w14:textId="77777777" w:rsidR="00A77B3E" w:rsidRDefault="00CB4887">
            <w:pPr>
              <w:spacing w:before="100"/>
              <w:rPr>
                <w:color w:val="000000"/>
                <w:sz w:val="20"/>
              </w:rPr>
            </w:pPr>
            <w:r>
              <w:rPr>
                <w:color w:val="000000"/>
                <w:sz w:val="20"/>
              </w:rPr>
              <w:t xml:space="preserve"> </w:t>
            </w:r>
          </w:p>
          <w:p w14:paraId="1098119C" w14:textId="77777777" w:rsidR="00A77B3E" w:rsidRDefault="00CB4887">
            <w:pPr>
              <w:spacing w:before="100"/>
              <w:rPr>
                <w:color w:val="000000"/>
                <w:sz w:val="20"/>
              </w:rPr>
            </w:pPr>
            <w:r>
              <w:rPr>
                <w:color w:val="000000"/>
                <w:sz w:val="20"/>
              </w:rPr>
              <w:t xml:space="preserve">Public Procurement and State Aid Department of the MoF: </w:t>
            </w:r>
            <w:proofErr w:type="gramStart"/>
            <w:r>
              <w:rPr>
                <w:color w:val="000000"/>
                <w:sz w:val="20"/>
              </w:rPr>
              <w:t>https://www.rahandusministeerium.ee/sites/default/files/rmv_traamat_unit_files/riigihangete_ja_riigiabi_osakond_0.pdf;</w:t>
            </w:r>
            <w:proofErr w:type="gramEnd"/>
          </w:p>
          <w:p w14:paraId="34E8505C" w14:textId="77777777" w:rsidR="00A77B3E" w:rsidRDefault="00CB4887">
            <w:pPr>
              <w:spacing w:before="100"/>
              <w:rPr>
                <w:color w:val="000000"/>
                <w:sz w:val="20"/>
              </w:rPr>
            </w:pPr>
            <w:r>
              <w:rPr>
                <w:color w:val="000000"/>
                <w:sz w:val="20"/>
              </w:rPr>
              <w:t>Reports, data-www.rahandusministeerium.ee/et/eesmargidtegevused/riigihangete-poliitika/jarelevalve; www.rahandusministeerium.ee/et/eesmargidtegevused/riigihangete-poliitika/kasulik-teave/riigihankemaastiku-kokkuvotted.</w:t>
            </w:r>
          </w:p>
          <w:p w14:paraId="4F5FA639" w14:textId="77777777" w:rsidR="00A77B3E" w:rsidRDefault="00A77B3E">
            <w:pPr>
              <w:spacing w:before="100"/>
              <w:rPr>
                <w:color w:val="000000"/>
                <w:sz w:val="20"/>
              </w:rPr>
            </w:pPr>
          </w:p>
          <w:p w14:paraId="2378B984"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71CA80" w14:textId="77777777" w:rsidR="00A77B3E" w:rsidRDefault="00CB4887">
            <w:pPr>
              <w:spacing w:before="100"/>
              <w:rPr>
                <w:color w:val="000000"/>
                <w:sz w:val="20"/>
              </w:rPr>
            </w:pPr>
            <w:r>
              <w:rPr>
                <w:color w:val="000000"/>
                <w:sz w:val="20"/>
              </w:rPr>
              <w:t xml:space="preserve">3. The authority responsible for state </w:t>
            </w:r>
            <w:proofErr w:type="spellStart"/>
            <w:r>
              <w:rPr>
                <w:color w:val="000000"/>
                <w:sz w:val="20"/>
              </w:rPr>
              <w:t>supervison</w:t>
            </w:r>
            <w:proofErr w:type="spellEnd"/>
            <w:r>
              <w:rPr>
                <w:color w:val="000000"/>
                <w:sz w:val="20"/>
              </w:rPr>
              <w:t xml:space="preserve"> (monitoring) and analysis is the Ministry of Finance. Monitoring obligations are laid down in the Public Procurement Act. 4 people and one person are responsible for the overall analysis of public procurement data.</w:t>
            </w:r>
          </w:p>
          <w:p w14:paraId="4D7290A0" w14:textId="77777777" w:rsidR="00A77B3E" w:rsidRDefault="00A77B3E">
            <w:pPr>
              <w:spacing w:before="100"/>
              <w:rPr>
                <w:color w:val="000000"/>
                <w:sz w:val="20"/>
              </w:rPr>
            </w:pPr>
          </w:p>
        </w:tc>
      </w:tr>
      <w:tr w:rsidR="009C3F87" w14:paraId="72990224"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A2A450"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865EEB"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F40648" w14:textId="77777777" w:rsidR="00A77B3E" w:rsidRDefault="00CB4887">
            <w:pPr>
              <w:spacing w:before="100"/>
              <w:rPr>
                <w:color w:val="000000"/>
                <w:sz w:val="20"/>
              </w:rPr>
            </w:pPr>
            <w:r>
              <w:rPr>
                <w:color w:val="000000"/>
                <w:sz w:val="20"/>
              </w:rPr>
              <w:t>4. Arrangements to make the results of the analysis available to the public in accordance with article 83 (3) of directive 2014/24/EU and article 99 (3) directive 2014/25/EU.</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A1D8BC"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04A9AB" w14:textId="77777777" w:rsidR="00A77B3E" w:rsidRDefault="00CB4887">
            <w:pPr>
              <w:spacing w:before="100"/>
              <w:rPr>
                <w:color w:val="000000"/>
                <w:sz w:val="20"/>
              </w:rPr>
            </w:pPr>
            <w:r>
              <w:rPr>
                <w:color w:val="000000"/>
                <w:sz w:val="20"/>
              </w:rPr>
              <w:t>Public Procurement Register (PPR)-</w:t>
            </w:r>
            <w:proofErr w:type="gramStart"/>
            <w:r>
              <w:rPr>
                <w:color w:val="000000"/>
                <w:sz w:val="20"/>
              </w:rPr>
              <w:t>https://riigihanked.riik.ee;</w:t>
            </w:r>
            <w:proofErr w:type="gramEnd"/>
            <w:r>
              <w:rPr>
                <w:color w:val="000000"/>
                <w:sz w:val="20"/>
              </w:rPr>
              <w:t xml:space="preserve"> </w:t>
            </w:r>
          </w:p>
          <w:p w14:paraId="71EDEB3F" w14:textId="77777777" w:rsidR="00A77B3E" w:rsidRDefault="00CB4887">
            <w:pPr>
              <w:spacing w:before="100"/>
              <w:rPr>
                <w:color w:val="000000"/>
                <w:sz w:val="20"/>
              </w:rPr>
            </w:pPr>
            <w:r>
              <w:rPr>
                <w:color w:val="000000"/>
                <w:sz w:val="20"/>
              </w:rPr>
              <w:t xml:space="preserve">Public Procurement and State Aid Department of the MoF: </w:t>
            </w:r>
            <w:proofErr w:type="gramStart"/>
            <w:r>
              <w:rPr>
                <w:color w:val="000000"/>
                <w:sz w:val="20"/>
              </w:rPr>
              <w:t>https://www.rahandusministeerium.ee/sites/default/files/rmv_traamat_unit_files/riigihangete_ja_riigiabi_osakond_0.pdf;</w:t>
            </w:r>
            <w:proofErr w:type="gramEnd"/>
          </w:p>
          <w:p w14:paraId="4F66BFE7" w14:textId="77777777" w:rsidR="00A77B3E" w:rsidRDefault="00CB4887">
            <w:pPr>
              <w:spacing w:before="100"/>
              <w:rPr>
                <w:color w:val="000000"/>
                <w:sz w:val="20"/>
              </w:rPr>
            </w:pPr>
            <w:r>
              <w:rPr>
                <w:color w:val="000000"/>
                <w:sz w:val="20"/>
              </w:rPr>
              <w:t>Reports, data-www.rahandusministeerium.ee/et/eesmargidtegevused/riigihangete-poliitika/jarelevalve; www.rahandusministeerium.ee/et/eesmargi</w:t>
            </w:r>
            <w:r>
              <w:rPr>
                <w:color w:val="000000"/>
                <w:sz w:val="20"/>
              </w:rPr>
              <w:lastRenderedPageBreak/>
              <w:t>dtegevused/riigihangete-poliitika/kasulik-teave/riigihankemaastiku-kokkuvotted.</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DCF00A" w14:textId="77777777" w:rsidR="00A77B3E" w:rsidRDefault="00CB4887">
            <w:pPr>
              <w:spacing w:before="100"/>
              <w:rPr>
                <w:color w:val="000000"/>
                <w:sz w:val="20"/>
              </w:rPr>
            </w:pPr>
            <w:r>
              <w:rPr>
                <w:color w:val="000000"/>
                <w:sz w:val="20"/>
              </w:rPr>
              <w:lastRenderedPageBreak/>
              <w:t xml:space="preserve">4. According to the Public Procurement Act § 180 p 7 Ministry of Finance submits once a year to the Government of the Republic an overview of the public procurement policymaking, advisory and training activities, state supervision and the activities of the public procurement register. The yearly overview is published at website of Ministry of Finance (https://www.rahandusministeerium.ee/et/eesmargidtegevused/riigihangete-poliitika/kasulik-teave/riigihankemaastiku-kokkuvotted). </w:t>
            </w:r>
          </w:p>
          <w:p w14:paraId="3DF1716C" w14:textId="77777777" w:rsidR="00A77B3E" w:rsidRDefault="00A77B3E">
            <w:pPr>
              <w:spacing w:before="100"/>
              <w:rPr>
                <w:color w:val="000000"/>
                <w:sz w:val="20"/>
              </w:rPr>
            </w:pPr>
          </w:p>
        </w:tc>
      </w:tr>
      <w:tr w:rsidR="009C3F87" w14:paraId="3994F632"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F40AF9"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55E1E1"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C72C1C" w14:textId="77777777" w:rsidR="00A77B3E" w:rsidRDefault="00CB4887">
            <w:pPr>
              <w:spacing w:before="100"/>
              <w:rPr>
                <w:color w:val="000000"/>
                <w:sz w:val="20"/>
              </w:rPr>
            </w:pPr>
            <w:r>
              <w:rPr>
                <w:color w:val="000000"/>
                <w:sz w:val="20"/>
              </w:rPr>
              <w:t>5. Arrangements to ensure that all information pointing to suspected bid-rigging situations is communicated to the competent national bodies in accordance with Article 83(2) of Directive 2014/24/EU and Article 99(2) of Directive 2014/25/EU.</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F410ED"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3A3D5F" w14:textId="77777777" w:rsidR="00A77B3E" w:rsidRDefault="00CB4887">
            <w:pPr>
              <w:spacing w:before="100"/>
              <w:rPr>
                <w:color w:val="000000"/>
                <w:sz w:val="20"/>
              </w:rPr>
            </w:pPr>
            <w:r>
              <w:rPr>
                <w:color w:val="000000"/>
                <w:sz w:val="20"/>
              </w:rPr>
              <w:t>Public Procurement Register (PPR)-</w:t>
            </w:r>
            <w:proofErr w:type="gramStart"/>
            <w:r>
              <w:rPr>
                <w:color w:val="000000"/>
                <w:sz w:val="20"/>
              </w:rPr>
              <w:t>https://riigihanked.riik.ee;</w:t>
            </w:r>
            <w:proofErr w:type="gramEnd"/>
            <w:r>
              <w:rPr>
                <w:color w:val="000000"/>
                <w:sz w:val="20"/>
              </w:rPr>
              <w:t xml:space="preserve"> </w:t>
            </w:r>
          </w:p>
          <w:p w14:paraId="7A51474A" w14:textId="77777777" w:rsidR="00A77B3E" w:rsidRDefault="00CB4887">
            <w:pPr>
              <w:spacing w:before="100"/>
              <w:rPr>
                <w:color w:val="000000"/>
                <w:sz w:val="20"/>
              </w:rPr>
            </w:pPr>
            <w:r>
              <w:rPr>
                <w:color w:val="000000"/>
                <w:sz w:val="20"/>
              </w:rPr>
              <w:t xml:space="preserve">Public Procurement and State Aid Department of the MoF: </w:t>
            </w:r>
            <w:proofErr w:type="gramStart"/>
            <w:r>
              <w:rPr>
                <w:color w:val="000000"/>
                <w:sz w:val="20"/>
              </w:rPr>
              <w:t>https://www.rahandusministeerium.ee/sites/default/files/rmv_traamat_unit_files/riigihangete_ja_riigiabi_osakond_0.pdf;</w:t>
            </w:r>
            <w:proofErr w:type="gramEnd"/>
          </w:p>
          <w:p w14:paraId="1B28E3A9" w14:textId="77777777" w:rsidR="00A77B3E" w:rsidRDefault="00CB4887">
            <w:pPr>
              <w:spacing w:before="100"/>
              <w:rPr>
                <w:color w:val="000000"/>
                <w:sz w:val="20"/>
              </w:rPr>
            </w:pPr>
            <w:r>
              <w:rPr>
                <w:color w:val="000000"/>
                <w:sz w:val="20"/>
              </w:rPr>
              <w:t>Reports, data-www.rahandusministeerium.ee/et/eesmargidtegevused/riigihangete-poliitika/jarelevalve; www.rahandusministeerium.ee/et/eesmargidtegevused/riigihangete-poliitika/kasulik-teave/riigihankemaastiku-kokkuvotted.</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B294F4" w14:textId="77777777" w:rsidR="00A77B3E" w:rsidRDefault="00CB4887">
            <w:pPr>
              <w:spacing w:before="100"/>
              <w:rPr>
                <w:color w:val="000000"/>
                <w:sz w:val="20"/>
              </w:rPr>
            </w:pPr>
            <w:r>
              <w:rPr>
                <w:color w:val="000000"/>
                <w:sz w:val="20"/>
              </w:rPr>
              <w:t xml:space="preserve">According to PPA in case of a suspicion of an offence which has the characteristics of a possible case of corruption, the Ministry of Finance shall inform the investigating authority or the public prosecutor’s office. The Competition Authority is also an investigating authority and </w:t>
            </w:r>
            <w:proofErr w:type="spellStart"/>
            <w:r>
              <w:rPr>
                <w:color w:val="000000"/>
                <w:sz w:val="20"/>
              </w:rPr>
              <w:t>administeres</w:t>
            </w:r>
            <w:proofErr w:type="spellEnd"/>
            <w:r>
              <w:rPr>
                <w:color w:val="000000"/>
                <w:sz w:val="20"/>
              </w:rPr>
              <w:t xml:space="preserve"> supervision over implementation of Competition </w:t>
            </w:r>
            <w:proofErr w:type="gramStart"/>
            <w:r>
              <w:rPr>
                <w:color w:val="000000"/>
                <w:sz w:val="20"/>
              </w:rPr>
              <w:t>Act  54</w:t>
            </w:r>
            <w:proofErr w:type="gramEnd"/>
            <w:r>
              <w:rPr>
                <w:color w:val="000000"/>
                <w:sz w:val="20"/>
              </w:rPr>
              <w:t>, it has to be informed about any offences of the competition regulation.</w:t>
            </w:r>
          </w:p>
          <w:p w14:paraId="0008FDDB" w14:textId="77777777" w:rsidR="00A77B3E" w:rsidRDefault="00CB4887">
            <w:pPr>
              <w:spacing w:before="100"/>
              <w:rPr>
                <w:color w:val="000000"/>
                <w:sz w:val="20"/>
              </w:rPr>
            </w:pPr>
            <w:r>
              <w:rPr>
                <w:color w:val="000000"/>
                <w:sz w:val="20"/>
              </w:rPr>
              <w:t xml:space="preserve">MOF webpage indicates that in case of doubt of possible anti-competitive co-operation, the Competition Authority has to be </w:t>
            </w:r>
            <w:proofErr w:type="gramStart"/>
            <w:r>
              <w:rPr>
                <w:color w:val="000000"/>
                <w:sz w:val="20"/>
              </w:rPr>
              <w:t>informed</w:t>
            </w:r>
            <w:proofErr w:type="gramEnd"/>
          </w:p>
          <w:p w14:paraId="73FF6A49" w14:textId="77777777" w:rsidR="00A77B3E" w:rsidRDefault="00A77B3E">
            <w:pPr>
              <w:spacing w:before="100"/>
              <w:rPr>
                <w:color w:val="000000"/>
                <w:sz w:val="20"/>
              </w:rPr>
            </w:pPr>
          </w:p>
          <w:p w14:paraId="289D6769" w14:textId="77777777" w:rsidR="00A77B3E" w:rsidRDefault="00A77B3E">
            <w:pPr>
              <w:spacing w:before="100"/>
              <w:rPr>
                <w:color w:val="000000"/>
                <w:sz w:val="20"/>
              </w:rPr>
            </w:pPr>
          </w:p>
        </w:tc>
      </w:tr>
      <w:tr w:rsidR="009C3F87" w14:paraId="77DF8551"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B5A7D8" w14:textId="77777777" w:rsidR="00A77B3E" w:rsidRDefault="00CB4887">
            <w:pPr>
              <w:spacing w:before="100"/>
              <w:rPr>
                <w:color w:val="000000"/>
                <w:sz w:val="20"/>
              </w:rPr>
            </w:pPr>
            <w:r>
              <w:rPr>
                <w:color w:val="000000"/>
                <w:sz w:val="20"/>
              </w:rPr>
              <w:t>3. Effective application and implementation of the Charter of Fundamental Rights</w:t>
            </w: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F4CE7B"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A20353" w14:textId="77777777" w:rsidR="00A77B3E" w:rsidRDefault="00CB4887">
            <w:pPr>
              <w:spacing w:before="100"/>
              <w:rPr>
                <w:color w:val="000000"/>
                <w:sz w:val="20"/>
              </w:rPr>
            </w:pPr>
            <w:r>
              <w:rPr>
                <w:color w:val="000000"/>
                <w:sz w:val="20"/>
              </w:rPr>
              <w:t xml:space="preserve">Effective mechanisms are in place to ensure compliance with the Charter of Fundamental Rights of the European Union ('the Charter') which include: </w:t>
            </w:r>
          </w:p>
          <w:p w14:paraId="19665B4D" w14:textId="77777777" w:rsidR="00A77B3E" w:rsidRDefault="00CB4887">
            <w:pPr>
              <w:spacing w:before="100"/>
              <w:rPr>
                <w:color w:val="000000"/>
                <w:sz w:val="20"/>
              </w:rPr>
            </w:pPr>
            <w:r>
              <w:rPr>
                <w:color w:val="000000"/>
                <w:sz w:val="20"/>
              </w:rPr>
              <w:t xml:space="preserve">1. Arrangements to ensure compliance of the </w:t>
            </w:r>
            <w:proofErr w:type="spellStart"/>
            <w:r>
              <w:rPr>
                <w:color w:val="000000"/>
                <w:sz w:val="20"/>
              </w:rPr>
              <w:t>programmes</w:t>
            </w:r>
            <w:proofErr w:type="spellEnd"/>
            <w:r>
              <w:rPr>
                <w:color w:val="000000"/>
                <w:sz w:val="20"/>
              </w:rPr>
              <w:t xml:space="preserve"> supported by the Funds and their implementation with the relevant provisions of the Charter.</w:t>
            </w:r>
          </w:p>
          <w:p w14:paraId="06C94BC7" w14:textId="77777777" w:rsidR="00A77B3E" w:rsidRDefault="00A77B3E">
            <w:pPr>
              <w:spacing w:before="100"/>
              <w:rPr>
                <w:color w:val="000000"/>
                <w:sz w:val="20"/>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6CCA9C"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A5C127" w14:textId="77777777" w:rsidR="00A77B3E" w:rsidRDefault="00CB4887">
            <w:pPr>
              <w:spacing w:before="100"/>
              <w:rPr>
                <w:color w:val="000000"/>
                <w:sz w:val="20"/>
              </w:rPr>
            </w:pPr>
            <w:r>
              <w:rPr>
                <w:color w:val="000000"/>
                <w:sz w:val="20"/>
              </w:rPr>
              <w:t>Constitution-www.riigiteataja.ee/</w:t>
            </w:r>
            <w:proofErr w:type="spellStart"/>
            <w:r>
              <w:rPr>
                <w:color w:val="000000"/>
                <w:sz w:val="20"/>
              </w:rPr>
              <w:t>en</w:t>
            </w:r>
            <w:proofErr w:type="spellEnd"/>
            <w:r>
              <w:rPr>
                <w:color w:val="000000"/>
                <w:sz w:val="20"/>
              </w:rPr>
              <w:t>/</w:t>
            </w:r>
            <w:proofErr w:type="spellStart"/>
            <w:r>
              <w:rPr>
                <w:color w:val="000000"/>
                <w:sz w:val="20"/>
              </w:rPr>
              <w:t>eli</w:t>
            </w:r>
            <w:proofErr w:type="spellEnd"/>
            <w:r>
              <w:rPr>
                <w:color w:val="000000"/>
                <w:sz w:val="20"/>
              </w:rPr>
              <w:t>/530122020003/</w:t>
            </w:r>
            <w:proofErr w:type="gramStart"/>
            <w:r>
              <w:rPr>
                <w:color w:val="000000"/>
                <w:sz w:val="20"/>
              </w:rPr>
              <w:t>console;</w:t>
            </w:r>
            <w:proofErr w:type="gramEnd"/>
          </w:p>
          <w:p w14:paraId="04EFC006" w14:textId="77777777" w:rsidR="00A77B3E" w:rsidRDefault="00CB4887">
            <w:pPr>
              <w:spacing w:before="100"/>
              <w:rPr>
                <w:color w:val="000000"/>
                <w:sz w:val="20"/>
              </w:rPr>
            </w:pPr>
            <w:r>
              <w:rPr>
                <w:color w:val="000000"/>
                <w:sz w:val="20"/>
              </w:rPr>
              <w:t>Act on the Implementation of ESI and HOME Funds 2021-2027 (ÜSS</w:t>
            </w:r>
            <w:proofErr w:type="gramStart"/>
            <w:r>
              <w:rPr>
                <w:color w:val="000000"/>
                <w:sz w:val="20"/>
              </w:rPr>
              <w:t>) ,</w:t>
            </w:r>
            <w:proofErr w:type="gramEnd"/>
            <w:r>
              <w:rPr>
                <w:color w:val="000000"/>
                <w:sz w:val="20"/>
              </w:rPr>
              <w:t xml:space="preserve"> www.riigiteataja.ee/akt/11102022001;</w:t>
            </w:r>
          </w:p>
          <w:p w14:paraId="7CA66B43" w14:textId="77777777" w:rsidR="00A77B3E" w:rsidRDefault="00CB4887">
            <w:pPr>
              <w:spacing w:before="100"/>
              <w:rPr>
                <w:color w:val="000000"/>
                <w:sz w:val="20"/>
              </w:rPr>
            </w:pPr>
            <w:r>
              <w:rPr>
                <w:color w:val="000000"/>
                <w:sz w:val="20"/>
              </w:rPr>
              <w:t xml:space="preserve">UN, Common Basic Document as part of the State Parties’ Reports – Estonia </w:t>
            </w:r>
            <w:proofErr w:type="gramStart"/>
            <w:r>
              <w:rPr>
                <w:color w:val="000000"/>
                <w:sz w:val="20"/>
              </w:rPr>
              <w:t>https://tbinternet.ohchr.org/_layouts/15/treatybodyexternal/Download.aspx?symbolno=HRI%2fCORE%2fEST%2f2015&amp;Lang=en;</w:t>
            </w:r>
            <w:proofErr w:type="gramEnd"/>
          </w:p>
          <w:p w14:paraId="176DD550" w14:textId="77777777" w:rsidR="00A77B3E" w:rsidRDefault="00CB4887">
            <w:pPr>
              <w:spacing w:before="100"/>
              <w:rPr>
                <w:color w:val="000000"/>
                <w:sz w:val="20"/>
              </w:rPr>
            </w:pPr>
            <w:r>
              <w:rPr>
                <w:color w:val="000000"/>
                <w:sz w:val="20"/>
              </w:rPr>
              <w:t>Gender Equality Act</w:t>
            </w:r>
          </w:p>
          <w:p w14:paraId="6B9D2E29" w14:textId="77777777" w:rsidR="00A77B3E" w:rsidRDefault="00CB4887">
            <w:pPr>
              <w:spacing w:before="100"/>
              <w:rPr>
                <w:color w:val="000000"/>
                <w:sz w:val="20"/>
              </w:rPr>
            </w:pPr>
            <w:r>
              <w:rPr>
                <w:color w:val="000000"/>
                <w:sz w:val="20"/>
              </w:rPr>
              <w:t>-</w:t>
            </w:r>
            <w:proofErr w:type="gramStart"/>
            <w:r>
              <w:rPr>
                <w:color w:val="000000"/>
                <w:sz w:val="20"/>
              </w:rPr>
              <w:t>www.riigiteataja.ee/</w:t>
            </w:r>
            <w:proofErr w:type="spellStart"/>
            <w:r>
              <w:rPr>
                <w:color w:val="000000"/>
                <w:sz w:val="20"/>
              </w:rPr>
              <w:t>en</w:t>
            </w:r>
            <w:proofErr w:type="spellEnd"/>
            <w:r>
              <w:rPr>
                <w:color w:val="000000"/>
                <w:sz w:val="20"/>
              </w:rPr>
              <w:t>/</w:t>
            </w:r>
            <w:proofErr w:type="spellStart"/>
            <w:r>
              <w:rPr>
                <w:color w:val="000000"/>
                <w:sz w:val="20"/>
              </w:rPr>
              <w:t>eli</w:t>
            </w:r>
            <w:proofErr w:type="spellEnd"/>
            <w:r>
              <w:rPr>
                <w:color w:val="000000"/>
                <w:sz w:val="20"/>
              </w:rPr>
              <w:t>/507032022002;</w:t>
            </w:r>
            <w:proofErr w:type="gramEnd"/>
            <w:r>
              <w:rPr>
                <w:color w:val="000000"/>
                <w:sz w:val="20"/>
              </w:rPr>
              <w:t xml:space="preserve"> </w:t>
            </w:r>
          </w:p>
          <w:p w14:paraId="0800BB68" w14:textId="77777777" w:rsidR="00A77B3E" w:rsidRDefault="00CB4887">
            <w:pPr>
              <w:spacing w:before="100"/>
              <w:rPr>
                <w:color w:val="000000"/>
                <w:sz w:val="20"/>
              </w:rPr>
            </w:pPr>
            <w:r>
              <w:rPr>
                <w:color w:val="000000"/>
                <w:sz w:val="20"/>
              </w:rPr>
              <w:t>Equal Treatment Act-www.riigiteataja.ee/</w:t>
            </w:r>
            <w:proofErr w:type="spellStart"/>
            <w:r>
              <w:rPr>
                <w:color w:val="000000"/>
                <w:sz w:val="20"/>
              </w:rPr>
              <w:t>en</w:t>
            </w:r>
            <w:proofErr w:type="spellEnd"/>
            <w:r>
              <w:rPr>
                <w:color w:val="000000"/>
                <w:sz w:val="20"/>
              </w:rPr>
              <w:t>/</w:t>
            </w:r>
            <w:proofErr w:type="spellStart"/>
            <w:r>
              <w:rPr>
                <w:color w:val="000000"/>
                <w:sz w:val="20"/>
              </w:rPr>
              <w:t>eli</w:t>
            </w:r>
            <w:proofErr w:type="spellEnd"/>
            <w:r>
              <w:rPr>
                <w:color w:val="000000"/>
                <w:sz w:val="20"/>
              </w:rPr>
              <w:t>/</w:t>
            </w:r>
            <w:proofErr w:type="gramStart"/>
            <w:r>
              <w:rPr>
                <w:color w:val="000000"/>
                <w:sz w:val="20"/>
              </w:rPr>
              <w:t>530102013066;</w:t>
            </w:r>
            <w:proofErr w:type="gramEnd"/>
          </w:p>
          <w:p w14:paraId="1F223676" w14:textId="77777777" w:rsidR="00A77B3E" w:rsidRDefault="00CB4887">
            <w:pPr>
              <w:spacing w:before="100"/>
              <w:rPr>
                <w:color w:val="000000"/>
                <w:sz w:val="20"/>
              </w:rPr>
            </w:pPr>
            <w:r>
              <w:rPr>
                <w:color w:val="000000"/>
                <w:sz w:val="20"/>
              </w:rPr>
              <w:lastRenderedPageBreak/>
              <w:t>Chancellor of Justice-www.oiguskantsler.ee/</w:t>
            </w:r>
            <w:proofErr w:type="spellStart"/>
            <w:r>
              <w:rPr>
                <w:color w:val="000000"/>
                <w:sz w:val="20"/>
              </w:rPr>
              <w:t>en</w:t>
            </w:r>
            <w:proofErr w:type="spellEnd"/>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9010C0" w14:textId="77777777" w:rsidR="00A77B3E" w:rsidRDefault="00CB4887">
            <w:pPr>
              <w:spacing w:before="100"/>
              <w:rPr>
                <w:color w:val="000000"/>
                <w:sz w:val="20"/>
              </w:rPr>
            </w:pPr>
            <w:r>
              <w:rPr>
                <w:color w:val="000000"/>
                <w:sz w:val="20"/>
              </w:rPr>
              <w:lastRenderedPageBreak/>
              <w:t xml:space="preserve">To ensure consistency with the Charter Estonia has a mechanism established through national law and international agreements. Among others Section I of the Charter (dignity, § 1-5) in the Constitution § 10, 17, 18, 20, 29. Section II (freedoms, § 6-19) Constitution § 20, 26, 27, 29, 31, 32, 36-38, 40, 41, 43, 47, the Personal Data Protection Act and the Act on Granting International Protection to Aliens. Section III (equality, § 20-26) § 12 and 28 of the Constitution, the Equal Treatment Act, the Gender Equality Act. Title IV (solidarity, § 27-38), § 27-29 of the Constitution, Employment Contracts Act. Title V (citizens' rights, § 39-46), § 3, 12, 34, 44, 46 of the Constitution, Administrative Procedure Act. According to § 7 (3) of the </w:t>
            </w:r>
            <w:r>
              <w:rPr>
                <w:color w:val="000000"/>
                <w:sz w:val="20"/>
              </w:rPr>
              <w:lastRenderedPageBreak/>
              <w:t>ÜSS, each Implementing Body centrally coordinates and monitors in its field how the support enables to maintain the base principles of the strategy "Estonia 2035" (including the values of the Charter) and contributing to the achievement of goals. The requirement of compliance with the Charter is foreseen in the horizontal project selection criteria. MA provides trainings on fundamental rights.</w:t>
            </w:r>
          </w:p>
        </w:tc>
      </w:tr>
      <w:tr w:rsidR="009C3F87" w14:paraId="5282E756"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0A6019"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1579AD"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E9861C" w14:textId="77777777" w:rsidR="00A77B3E" w:rsidRDefault="00CB4887">
            <w:pPr>
              <w:spacing w:before="100"/>
              <w:rPr>
                <w:color w:val="000000"/>
                <w:sz w:val="20"/>
              </w:rPr>
            </w:pPr>
            <w:r>
              <w:rPr>
                <w:color w:val="000000"/>
                <w:sz w:val="20"/>
              </w:rPr>
              <w:t>2. Reporting arrangements to the monitoring committee regarding cases of non-compliance of operations supported by the Funds with the Charter and complaints regarding the Charter submitted in accordance with the arrangements made pursuant to Article 69(7).</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CADD14"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901A50" w14:textId="77777777" w:rsidR="00A77B3E" w:rsidRDefault="00CB4887">
            <w:pPr>
              <w:spacing w:before="100"/>
              <w:rPr>
                <w:color w:val="000000"/>
                <w:sz w:val="20"/>
              </w:rPr>
            </w:pPr>
            <w:r>
              <w:rPr>
                <w:color w:val="000000"/>
                <w:sz w:val="20"/>
              </w:rPr>
              <w:t>Constitution-www.riigiteataja.ee/</w:t>
            </w:r>
            <w:proofErr w:type="spellStart"/>
            <w:r>
              <w:rPr>
                <w:color w:val="000000"/>
                <w:sz w:val="20"/>
              </w:rPr>
              <w:t>en</w:t>
            </w:r>
            <w:proofErr w:type="spellEnd"/>
            <w:r>
              <w:rPr>
                <w:color w:val="000000"/>
                <w:sz w:val="20"/>
              </w:rPr>
              <w:t>/</w:t>
            </w:r>
            <w:proofErr w:type="spellStart"/>
            <w:r>
              <w:rPr>
                <w:color w:val="000000"/>
                <w:sz w:val="20"/>
              </w:rPr>
              <w:t>eli</w:t>
            </w:r>
            <w:proofErr w:type="spellEnd"/>
            <w:r>
              <w:rPr>
                <w:color w:val="000000"/>
                <w:sz w:val="20"/>
              </w:rPr>
              <w:t>/530122020003/</w:t>
            </w:r>
            <w:proofErr w:type="gramStart"/>
            <w:r>
              <w:rPr>
                <w:color w:val="000000"/>
                <w:sz w:val="20"/>
              </w:rPr>
              <w:t>console;</w:t>
            </w:r>
            <w:proofErr w:type="gramEnd"/>
          </w:p>
          <w:p w14:paraId="754E44ED" w14:textId="77777777" w:rsidR="00A77B3E" w:rsidRDefault="00CB4887">
            <w:pPr>
              <w:spacing w:before="100"/>
              <w:rPr>
                <w:color w:val="000000"/>
                <w:sz w:val="20"/>
              </w:rPr>
            </w:pPr>
            <w:r>
              <w:rPr>
                <w:color w:val="000000"/>
                <w:sz w:val="20"/>
              </w:rPr>
              <w:t xml:space="preserve">Act on the Implementation of ESI and HOME Funds 2021-2027, </w:t>
            </w:r>
            <w:proofErr w:type="gramStart"/>
            <w:r>
              <w:rPr>
                <w:color w:val="000000"/>
                <w:sz w:val="20"/>
              </w:rPr>
              <w:t>www.riigiteataja.ee/akt/11102022001;</w:t>
            </w:r>
            <w:proofErr w:type="gramEnd"/>
          </w:p>
          <w:p w14:paraId="56B73E71" w14:textId="77777777" w:rsidR="00A77B3E" w:rsidRDefault="00CB4887">
            <w:pPr>
              <w:spacing w:before="100"/>
              <w:rPr>
                <w:color w:val="000000"/>
                <w:sz w:val="20"/>
              </w:rPr>
            </w:pPr>
            <w:r>
              <w:rPr>
                <w:color w:val="000000"/>
                <w:sz w:val="20"/>
              </w:rPr>
              <w:t xml:space="preserve">UN, Common Basic Document as part of the State Parties’ Reports – Estonia </w:t>
            </w:r>
            <w:proofErr w:type="gramStart"/>
            <w:r>
              <w:rPr>
                <w:color w:val="000000"/>
                <w:sz w:val="20"/>
              </w:rPr>
              <w:t>https://tbinternet.ohchr.org/_layouts/15/treatybodyexternal/Download.aspx?symbolno=HRI%2fCORE%2fEST%2f2015&amp;Lang=en;</w:t>
            </w:r>
            <w:proofErr w:type="gramEnd"/>
          </w:p>
          <w:p w14:paraId="4EE3691D" w14:textId="77777777" w:rsidR="00A77B3E" w:rsidRDefault="00CB4887">
            <w:pPr>
              <w:spacing w:before="100"/>
              <w:rPr>
                <w:color w:val="000000"/>
                <w:sz w:val="20"/>
              </w:rPr>
            </w:pPr>
            <w:r>
              <w:rPr>
                <w:color w:val="000000"/>
                <w:sz w:val="20"/>
              </w:rPr>
              <w:t>Gender Equality Act</w:t>
            </w:r>
          </w:p>
          <w:p w14:paraId="0544653D" w14:textId="77777777" w:rsidR="00A77B3E" w:rsidRDefault="00CB4887">
            <w:pPr>
              <w:spacing w:before="100"/>
              <w:rPr>
                <w:color w:val="000000"/>
                <w:sz w:val="20"/>
              </w:rPr>
            </w:pPr>
            <w:r>
              <w:rPr>
                <w:color w:val="000000"/>
                <w:sz w:val="20"/>
              </w:rPr>
              <w:t>-</w:t>
            </w:r>
            <w:proofErr w:type="gramStart"/>
            <w:r>
              <w:rPr>
                <w:color w:val="000000"/>
                <w:sz w:val="20"/>
              </w:rPr>
              <w:t>www.riigiteataja.ee/</w:t>
            </w:r>
            <w:proofErr w:type="spellStart"/>
            <w:r>
              <w:rPr>
                <w:color w:val="000000"/>
                <w:sz w:val="20"/>
              </w:rPr>
              <w:t>en</w:t>
            </w:r>
            <w:proofErr w:type="spellEnd"/>
            <w:r>
              <w:rPr>
                <w:color w:val="000000"/>
                <w:sz w:val="20"/>
              </w:rPr>
              <w:t>/</w:t>
            </w:r>
            <w:proofErr w:type="spellStart"/>
            <w:r>
              <w:rPr>
                <w:color w:val="000000"/>
                <w:sz w:val="20"/>
              </w:rPr>
              <w:t>eli</w:t>
            </w:r>
            <w:proofErr w:type="spellEnd"/>
            <w:r>
              <w:rPr>
                <w:color w:val="000000"/>
                <w:sz w:val="20"/>
              </w:rPr>
              <w:t>/507032022002;</w:t>
            </w:r>
            <w:proofErr w:type="gramEnd"/>
            <w:r>
              <w:rPr>
                <w:color w:val="000000"/>
                <w:sz w:val="20"/>
              </w:rPr>
              <w:t xml:space="preserve"> </w:t>
            </w:r>
          </w:p>
          <w:p w14:paraId="2BEC97A0" w14:textId="77777777" w:rsidR="00A77B3E" w:rsidRDefault="00CB4887">
            <w:pPr>
              <w:spacing w:before="100"/>
              <w:rPr>
                <w:color w:val="000000"/>
                <w:sz w:val="20"/>
              </w:rPr>
            </w:pPr>
            <w:r>
              <w:rPr>
                <w:color w:val="000000"/>
                <w:sz w:val="20"/>
              </w:rPr>
              <w:t>Equal Treatment Act-www.riigiteataja.ee/</w:t>
            </w:r>
            <w:proofErr w:type="spellStart"/>
            <w:r>
              <w:rPr>
                <w:color w:val="000000"/>
                <w:sz w:val="20"/>
              </w:rPr>
              <w:t>en</w:t>
            </w:r>
            <w:proofErr w:type="spellEnd"/>
            <w:r>
              <w:rPr>
                <w:color w:val="000000"/>
                <w:sz w:val="20"/>
              </w:rPr>
              <w:t>/</w:t>
            </w:r>
            <w:proofErr w:type="spellStart"/>
            <w:r>
              <w:rPr>
                <w:color w:val="000000"/>
                <w:sz w:val="20"/>
              </w:rPr>
              <w:t>eli</w:t>
            </w:r>
            <w:proofErr w:type="spellEnd"/>
            <w:r>
              <w:rPr>
                <w:color w:val="000000"/>
                <w:sz w:val="20"/>
              </w:rPr>
              <w:t>/</w:t>
            </w:r>
            <w:proofErr w:type="gramStart"/>
            <w:r>
              <w:rPr>
                <w:color w:val="000000"/>
                <w:sz w:val="20"/>
              </w:rPr>
              <w:t>530102013066;</w:t>
            </w:r>
            <w:proofErr w:type="gramEnd"/>
          </w:p>
          <w:p w14:paraId="2E818D06" w14:textId="77777777" w:rsidR="00A77B3E" w:rsidRDefault="00CB4887">
            <w:pPr>
              <w:spacing w:before="100"/>
              <w:rPr>
                <w:color w:val="000000"/>
                <w:sz w:val="20"/>
              </w:rPr>
            </w:pPr>
            <w:r>
              <w:rPr>
                <w:color w:val="000000"/>
                <w:sz w:val="20"/>
              </w:rPr>
              <w:t>Chancellor of Justice-www.oiguskantsler.ee/</w:t>
            </w:r>
            <w:proofErr w:type="spellStart"/>
            <w:r>
              <w:rPr>
                <w:color w:val="000000"/>
                <w:sz w:val="20"/>
              </w:rPr>
              <w:t>en</w:t>
            </w:r>
            <w:proofErr w:type="spellEnd"/>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0BE5FD" w14:textId="77777777" w:rsidR="00A77B3E" w:rsidRDefault="00CB4887">
            <w:pPr>
              <w:spacing w:before="100"/>
              <w:rPr>
                <w:color w:val="000000"/>
                <w:sz w:val="20"/>
              </w:rPr>
            </w:pPr>
            <w:r>
              <w:rPr>
                <w:color w:val="000000"/>
                <w:sz w:val="20"/>
              </w:rPr>
              <w:t>The monitoring committee includes partners who monitor the implementation of the Charter and whose task is to present the consolidated vision and, if necessary, problems in their field to the monitoring committee (</w:t>
            </w:r>
            <w:proofErr w:type="gramStart"/>
            <w:r>
              <w:rPr>
                <w:color w:val="000000"/>
                <w:sz w:val="20"/>
              </w:rPr>
              <w:t>e.g.</w:t>
            </w:r>
            <w:proofErr w:type="gramEnd"/>
            <w:r>
              <w:rPr>
                <w:color w:val="000000"/>
                <w:sz w:val="20"/>
              </w:rPr>
              <w:t xml:space="preserve"> the Commissioner for Gender Equality and Equal Treatment, the Estonian Chamber of Disabled People, the Estonian Human Rights Centre). Upon request of the partner overseeing the implementation of the Charter, discussion point is added to the agenda. In accordance with the working procedures of the monitoring committee, which are approved at the first meeting, the representative of the Chancellor of Justice gives, if </w:t>
            </w:r>
            <w:proofErr w:type="gramStart"/>
            <w:r>
              <w:rPr>
                <w:color w:val="000000"/>
                <w:sz w:val="20"/>
              </w:rPr>
              <w:t>necessary,  an</w:t>
            </w:r>
            <w:proofErr w:type="gramEnd"/>
            <w:r>
              <w:rPr>
                <w:color w:val="000000"/>
                <w:sz w:val="20"/>
              </w:rPr>
              <w:t xml:space="preserve"> overview of complaints submitted to him/her where the activities supported by the funds did not comply with the Charter or the UN Convention on the Rights of Persons with Disabilities. The Secretariat of the Monitoring Committee makes a request to the Chancellor of Justice before the meeting and, in the case, there are complaints, the discussion point is added to the agenda. The monitoring committee has an e-mail address through which all members of the </w:t>
            </w:r>
            <w:r>
              <w:rPr>
                <w:color w:val="000000"/>
                <w:sz w:val="20"/>
              </w:rPr>
              <w:lastRenderedPageBreak/>
              <w:t>monitoring committee can open a discussion or propose agenda points.</w:t>
            </w:r>
          </w:p>
        </w:tc>
      </w:tr>
      <w:tr w:rsidR="009C3F87" w14:paraId="2352ED3C"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F1B293" w14:textId="77777777" w:rsidR="00A77B3E" w:rsidRDefault="00CB4887">
            <w:pPr>
              <w:spacing w:before="100"/>
              <w:rPr>
                <w:color w:val="000000"/>
                <w:sz w:val="20"/>
              </w:rPr>
            </w:pPr>
            <w:r>
              <w:rPr>
                <w:color w:val="000000"/>
                <w:sz w:val="20"/>
              </w:rPr>
              <w:lastRenderedPageBreak/>
              <w:t>4. Implementation and application of the United Nations Convention on the rights of persons with disabilities (UNCRPD) in accordance with Council Decision 2010/48/EC</w:t>
            </w: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5C6D33"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D5EF0F" w14:textId="77777777" w:rsidR="00A77B3E" w:rsidRDefault="00CB4887">
            <w:pPr>
              <w:spacing w:before="100"/>
              <w:rPr>
                <w:color w:val="000000"/>
                <w:sz w:val="20"/>
              </w:rPr>
            </w:pPr>
            <w:r>
              <w:rPr>
                <w:color w:val="000000"/>
                <w:sz w:val="20"/>
              </w:rPr>
              <w:t xml:space="preserve">A national framework to ensure implementation of the UNCRPD is in place that includes: </w:t>
            </w:r>
          </w:p>
          <w:p w14:paraId="0340DF68" w14:textId="77777777" w:rsidR="00A77B3E" w:rsidRDefault="00CB4887">
            <w:pPr>
              <w:spacing w:before="100"/>
              <w:rPr>
                <w:color w:val="000000"/>
                <w:sz w:val="20"/>
              </w:rPr>
            </w:pPr>
            <w:r>
              <w:rPr>
                <w:color w:val="000000"/>
                <w:sz w:val="20"/>
              </w:rPr>
              <w:t>1. Objectives with measurable goals, data collection and monitoring mechanisms.</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C73ACC"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278FC8" w14:textId="77777777" w:rsidR="00A77B3E" w:rsidRDefault="00CB4887">
            <w:pPr>
              <w:spacing w:before="100"/>
              <w:rPr>
                <w:color w:val="000000"/>
                <w:sz w:val="20"/>
              </w:rPr>
            </w:pPr>
            <w:r>
              <w:rPr>
                <w:color w:val="000000"/>
                <w:sz w:val="20"/>
              </w:rPr>
              <w:t>www.sm.ee/et/heaolu-arengukava-2016-2023</w:t>
            </w:r>
          </w:p>
          <w:p w14:paraId="20C3DD2D" w14:textId="77777777" w:rsidR="00A77B3E" w:rsidRDefault="00CB4887">
            <w:pPr>
              <w:spacing w:before="100"/>
              <w:rPr>
                <w:color w:val="000000"/>
                <w:sz w:val="20"/>
              </w:rPr>
            </w:pPr>
            <w:r>
              <w:rPr>
                <w:color w:val="000000"/>
                <w:sz w:val="20"/>
              </w:rPr>
              <w:t>www.sm.ee/et/ligipaasetavuse-noukogu</w:t>
            </w:r>
          </w:p>
          <w:p w14:paraId="1508C205" w14:textId="77777777" w:rsidR="00A77B3E" w:rsidRDefault="00CB4887">
            <w:pPr>
              <w:spacing w:before="100"/>
              <w:rPr>
                <w:color w:val="000000"/>
                <w:sz w:val="20"/>
              </w:rPr>
            </w:pPr>
            <w:r>
              <w:rPr>
                <w:color w:val="000000"/>
                <w:sz w:val="20"/>
              </w:rPr>
              <w:t>www.riigikantselei.ee/ligipaasetavus</w:t>
            </w:r>
          </w:p>
          <w:p w14:paraId="0C07F5EA" w14:textId="77777777" w:rsidR="00A77B3E" w:rsidRDefault="00CB4887">
            <w:pPr>
              <w:spacing w:before="100"/>
              <w:rPr>
                <w:color w:val="000000"/>
                <w:sz w:val="20"/>
              </w:rPr>
            </w:pPr>
            <w:r>
              <w:rPr>
                <w:color w:val="000000"/>
                <w:sz w:val="20"/>
              </w:rPr>
              <w:t>www.riigiteataja.ee/akt/12788991?leiaKehtiv</w:t>
            </w:r>
          </w:p>
          <w:p w14:paraId="2871B90C" w14:textId="77777777" w:rsidR="00A77B3E" w:rsidRDefault="00CB4887">
            <w:pPr>
              <w:spacing w:before="100"/>
              <w:rPr>
                <w:color w:val="000000"/>
                <w:sz w:val="20"/>
              </w:rPr>
            </w:pPr>
            <w:r>
              <w:rPr>
                <w:color w:val="000000"/>
                <w:sz w:val="20"/>
              </w:rPr>
              <w:t>www.riigiteataja.ee/akt/131052018055</w:t>
            </w:r>
          </w:p>
          <w:p w14:paraId="2DD4CD30" w14:textId="77777777" w:rsidR="00A77B3E" w:rsidRDefault="00CB4887">
            <w:pPr>
              <w:spacing w:before="100"/>
              <w:rPr>
                <w:color w:val="000000"/>
                <w:sz w:val="20"/>
              </w:rPr>
            </w:pPr>
            <w:r>
              <w:rPr>
                <w:color w:val="000000"/>
                <w:sz w:val="20"/>
              </w:rPr>
              <w:t>www.riigiteataja.ee/akt/103072015034?leiaKehtiv</w:t>
            </w:r>
          </w:p>
          <w:p w14:paraId="57D07D62" w14:textId="77777777" w:rsidR="00A77B3E" w:rsidRDefault="00CB4887">
            <w:pPr>
              <w:spacing w:before="100"/>
              <w:rPr>
                <w:color w:val="000000"/>
                <w:sz w:val="20"/>
              </w:rPr>
            </w:pPr>
            <w:r>
              <w:rPr>
                <w:color w:val="000000"/>
                <w:sz w:val="20"/>
              </w:rPr>
              <w:t>www.mkm.ee/et/wcag-20-rakendusjuhised</w:t>
            </w:r>
          </w:p>
          <w:p w14:paraId="7466F55C" w14:textId="77777777" w:rsidR="00A77B3E" w:rsidRDefault="00CB4887">
            <w:pPr>
              <w:spacing w:before="100"/>
              <w:rPr>
                <w:color w:val="000000"/>
                <w:sz w:val="20"/>
              </w:rPr>
            </w:pPr>
            <w:r>
              <w:rPr>
                <w:color w:val="000000"/>
                <w:sz w:val="20"/>
              </w:rPr>
              <w:t>www.sm.ee/sites/default/files/lisa_5_sotsiaalkindlustuse_programm.pdf</w:t>
            </w:r>
          </w:p>
          <w:p w14:paraId="2CDFC5AE" w14:textId="77777777" w:rsidR="00A77B3E" w:rsidRDefault="00CB4887">
            <w:pPr>
              <w:spacing w:before="100"/>
              <w:rPr>
                <w:color w:val="000000"/>
                <w:sz w:val="20"/>
              </w:rPr>
            </w:pPr>
            <w:r>
              <w:rPr>
                <w:color w:val="000000"/>
                <w:sz w:val="20"/>
              </w:rPr>
              <w:t>www.sm.ee/sites/default/files/lisa_4_hoolekandeprogramm_2020_2023.pdf</w:t>
            </w:r>
          </w:p>
          <w:p w14:paraId="1FAF7669" w14:textId="77777777" w:rsidR="00A77B3E" w:rsidRDefault="00CB4887">
            <w:pPr>
              <w:spacing w:before="100"/>
              <w:rPr>
                <w:color w:val="000000"/>
                <w:sz w:val="20"/>
              </w:rPr>
            </w:pPr>
            <w:r>
              <w:rPr>
                <w:color w:val="000000"/>
                <w:sz w:val="20"/>
              </w:rPr>
              <w:t>www.sm.ee/sites/default/files/lisa_6_soolise_vordoiguslikkuse_programm.pdf</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5E5796" w14:textId="77777777" w:rsidR="00A77B3E" w:rsidRDefault="00CB4887">
            <w:pPr>
              <w:spacing w:before="100"/>
              <w:rPr>
                <w:color w:val="000000"/>
                <w:sz w:val="20"/>
              </w:rPr>
            </w:pPr>
            <w:r>
              <w:rPr>
                <w:color w:val="000000"/>
                <w:sz w:val="20"/>
              </w:rPr>
              <w:t xml:space="preserve">Welfare Development Plan sets policy to protect the rights of persons with disabilities and describes challenges and indicators. The Social Security </w:t>
            </w:r>
            <w:proofErr w:type="spellStart"/>
            <w:r>
              <w:rPr>
                <w:color w:val="000000"/>
                <w:sz w:val="20"/>
              </w:rPr>
              <w:t>Programme</w:t>
            </w:r>
            <w:proofErr w:type="spellEnd"/>
            <w:r>
              <w:rPr>
                <w:color w:val="000000"/>
                <w:sz w:val="20"/>
              </w:rPr>
              <w:t xml:space="preserve"> provides solutions to </w:t>
            </w:r>
            <w:proofErr w:type="spellStart"/>
            <w:r>
              <w:rPr>
                <w:color w:val="000000"/>
                <w:sz w:val="20"/>
              </w:rPr>
              <w:t>modernise</w:t>
            </w:r>
            <w:proofErr w:type="spellEnd"/>
            <w:r>
              <w:rPr>
                <w:color w:val="000000"/>
                <w:sz w:val="20"/>
              </w:rPr>
              <w:t xml:space="preserve"> disability benefits and services system. The Care </w:t>
            </w:r>
            <w:proofErr w:type="spellStart"/>
            <w:r>
              <w:rPr>
                <w:color w:val="000000"/>
                <w:sz w:val="20"/>
              </w:rPr>
              <w:t>Programme</w:t>
            </w:r>
            <w:proofErr w:type="spellEnd"/>
            <w:r>
              <w:rPr>
                <w:color w:val="000000"/>
                <w:sz w:val="20"/>
              </w:rPr>
              <w:t xml:space="preserve"> focuses on improving access to and quality of social services, developing services that involve people in society and protecting fundamental rights. Statistics </w:t>
            </w:r>
            <w:proofErr w:type="gramStart"/>
            <w:r>
              <w:rPr>
                <w:color w:val="000000"/>
                <w:sz w:val="20"/>
              </w:rPr>
              <w:t>on the situation of</w:t>
            </w:r>
            <w:proofErr w:type="gramEnd"/>
            <w:r>
              <w:rPr>
                <w:color w:val="000000"/>
                <w:sz w:val="20"/>
              </w:rPr>
              <w:t xml:space="preserve"> persons with disabilities are collected by Statistics Estonia. The Ministry of Social Affairs publishes regular statistics and carries out studies.</w:t>
            </w:r>
          </w:p>
        </w:tc>
      </w:tr>
      <w:tr w:rsidR="009C3F87" w14:paraId="4661598F"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63E52C"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5BA2AC"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7C8A95" w14:textId="77777777" w:rsidR="00A77B3E" w:rsidRDefault="00CB4887">
            <w:pPr>
              <w:spacing w:before="100"/>
              <w:rPr>
                <w:color w:val="000000"/>
                <w:sz w:val="20"/>
              </w:rPr>
            </w:pPr>
            <w:r>
              <w:rPr>
                <w:color w:val="000000"/>
                <w:sz w:val="20"/>
              </w:rPr>
              <w:t xml:space="preserve">2. Arrangements to ensure that accessibility policy, legislation and standards are properly reflected in the preparation and implementation of the </w:t>
            </w:r>
            <w:proofErr w:type="spellStart"/>
            <w:r>
              <w:rPr>
                <w:color w:val="000000"/>
                <w:sz w:val="20"/>
              </w:rPr>
              <w:t>programmes</w:t>
            </w:r>
            <w:proofErr w:type="spellEnd"/>
            <w:r>
              <w:rPr>
                <w:color w:val="000000"/>
                <w:sz w:val="20"/>
              </w:rPr>
              <w:t>.</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DD57C3"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7CA151" w14:textId="77777777" w:rsidR="00A77B3E" w:rsidRDefault="00CB4887">
            <w:pPr>
              <w:spacing w:before="100"/>
              <w:rPr>
                <w:color w:val="000000"/>
                <w:sz w:val="20"/>
              </w:rPr>
            </w:pPr>
            <w:r>
              <w:rPr>
                <w:color w:val="000000"/>
                <w:sz w:val="20"/>
              </w:rPr>
              <w:t>www.sm.ee/et/heaolu-arengukava-2016-2023</w:t>
            </w:r>
          </w:p>
          <w:p w14:paraId="1E457339" w14:textId="77777777" w:rsidR="00A77B3E" w:rsidRDefault="00CB4887">
            <w:pPr>
              <w:spacing w:before="100"/>
              <w:rPr>
                <w:color w:val="000000"/>
                <w:sz w:val="20"/>
              </w:rPr>
            </w:pPr>
            <w:r>
              <w:rPr>
                <w:color w:val="000000"/>
                <w:sz w:val="20"/>
              </w:rPr>
              <w:t>www.sm.ee/et/ligipaasetavuse-noukogu</w:t>
            </w:r>
          </w:p>
          <w:p w14:paraId="69622088" w14:textId="77777777" w:rsidR="00A77B3E" w:rsidRDefault="00CB4887">
            <w:pPr>
              <w:spacing w:before="100"/>
              <w:rPr>
                <w:color w:val="000000"/>
                <w:sz w:val="20"/>
              </w:rPr>
            </w:pPr>
            <w:r>
              <w:rPr>
                <w:color w:val="000000"/>
                <w:sz w:val="20"/>
              </w:rPr>
              <w:t>www.riigikantselei.ee/ligipaasetavus</w:t>
            </w:r>
          </w:p>
          <w:p w14:paraId="7486DE8A" w14:textId="77777777" w:rsidR="00A77B3E" w:rsidRDefault="00CB4887">
            <w:pPr>
              <w:spacing w:before="100"/>
              <w:rPr>
                <w:color w:val="000000"/>
                <w:sz w:val="20"/>
              </w:rPr>
            </w:pPr>
            <w:r>
              <w:rPr>
                <w:color w:val="000000"/>
                <w:sz w:val="20"/>
              </w:rPr>
              <w:t>www.riigiteataja.ee/akt/12788991?leiaKehtiv</w:t>
            </w:r>
          </w:p>
          <w:p w14:paraId="75144BDE" w14:textId="77777777" w:rsidR="00A77B3E" w:rsidRDefault="00CB4887">
            <w:pPr>
              <w:spacing w:before="100"/>
              <w:rPr>
                <w:color w:val="000000"/>
                <w:sz w:val="20"/>
              </w:rPr>
            </w:pPr>
            <w:r>
              <w:rPr>
                <w:color w:val="000000"/>
                <w:sz w:val="20"/>
              </w:rPr>
              <w:t>www.riigiteataja.ee/akt/131052018055</w:t>
            </w:r>
          </w:p>
          <w:p w14:paraId="26AF67AE" w14:textId="77777777" w:rsidR="00A77B3E" w:rsidRDefault="00CB4887">
            <w:pPr>
              <w:spacing w:before="100"/>
              <w:rPr>
                <w:color w:val="000000"/>
                <w:sz w:val="20"/>
              </w:rPr>
            </w:pPr>
            <w:r>
              <w:rPr>
                <w:color w:val="000000"/>
                <w:sz w:val="20"/>
              </w:rPr>
              <w:t>www.riigiteataja.ee/akt/103072015034?leiaKehtiv</w:t>
            </w:r>
          </w:p>
          <w:p w14:paraId="32294492" w14:textId="77777777" w:rsidR="00A77B3E" w:rsidRDefault="00CB4887">
            <w:pPr>
              <w:spacing w:before="100"/>
              <w:rPr>
                <w:color w:val="000000"/>
                <w:sz w:val="20"/>
              </w:rPr>
            </w:pPr>
            <w:r>
              <w:rPr>
                <w:color w:val="000000"/>
                <w:sz w:val="20"/>
              </w:rPr>
              <w:t>www.mkm.ee/et/wcag-20-rakendusjuhised</w:t>
            </w:r>
          </w:p>
          <w:p w14:paraId="74385E04" w14:textId="77777777" w:rsidR="00A77B3E" w:rsidRDefault="00CB4887">
            <w:pPr>
              <w:spacing w:before="100"/>
              <w:rPr>
                <w:color w:val="000000"/>
                <w:sz w:val="20"/>
              </w:rPr>
            </w:pPr>
            <w:r>
              <w:rPr>
                <w:color w:val="000000"/>
                <w:sz w:val="20"/>
              </w:rPr>
              <w:t>www.sm.ee/sites/default/files/lisa_5_sotsiaalkindlustuse_programm.pdf</w:t>
            </w:r>
          </w:p>
          <w:p w14:paraId="317BBC82" w14:textId="77777777" w:rsidR="00A77B3E" w:rsidRDefault="00CB4887">
            <w:pPr>
              <w:spacing w:before="100"/>
              <w:rPr>
                <w:color w:val="000000"/>
                <w:sz w:val="20"/>
              </w:rPr>
            </w:pPr>
            <w:r>
              <w:rPr>
                <w:color w:val="000000"/>
                <w:sz w:val="20"/>
              </w:rPr>
              <w:lastRenderedPageBreak/>
              <w:t>www.sm.ee/sites/default/files/lisa_4_hoolekandeprogramm_2020_2023.pdf</w:t>
            </w:r>
          </w:p>
          <w:p w14:paraId="72FBA735" w14:textId="77777777" w:rsidR="00A77B3E" w:rsidRDefault="00CB4887">
            <w:pPr>
              <w:spacing w:before="100"/>
              <w:rPr>
                <w:color w:val="000000"/>
                <w:sz w:val="20"/>
              </w:rPr>
            </w:pPr>
            <w:r>
              <w:rPr>
                <w:color w:val="000000"/>
                <w:sz w:val="20"/>
              </w:rPr>
              <w:t>www.sm.ee/sites/default/files/lisa_6_soolise_vordoiguslikkuse_programm.pdf</w:t>
            </w:r>
          </w:p>
          <w:p w14:paraId="3B4A903E"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8C7B42" w14:textId="77777777" w:rsidR="00A77B3E" w:rsidRDefault="00CB4887">
            <w:pPr>
              <w:spacing w:before="100"/>
              <w:rPr>
                <w:color w:val="000000"/>
                <w:sz w:val="20"/>
              </w:rPr>
            </w:pPr>
            <w:r>
              <w:rPr>
                <w:color w:val="000000"/>
                <w:sz w:val="20"/>
              </w:rPr>
              <w:lastRenderedPageBreak/>
              <w:t>A comprehensive accessibility policy was developed in 2019 by Government’s Task Force on Accessibility. The Ministry of Social Affairs is the national coordinator and promoter of accessibility for all sectors: supporting the work of the Accessibility Council, commissioning analyses and studies, coordinating the transposition of the Accessibility Directive (EU) 2019/882.The Equality Competence Centre provides advice and monitors compliance with requirements of accessibility and equal opportunities.</w:t>
            </w:r>
          </w:p>
        </w:tc>
      </w:tr>
      <w:tr w:rsidR="009C3F87" w14:paraId="245E5E13"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B5A0D6"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E7FC13"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BE1F91" w14:textId="77777777" w:rsidR="00A77B3E" w:rsidRDefault="00CB4887">
            <w:pPr>
              <w:spacing w:before="100"/>
              <w:rPr>
                <w:color w:val="000000"/>
                <w:sz w:val="20"/>
              </w:rPr>
            </w:pPr>
            <w:r>
              <w:rPr>
                <w:color w:val="000000"/>
                <w:sz w:val="20"/>
              </w:rPr>
              <w:t>3. Reporting arrangements to the monitoring committee regarding cases of non-compliance of operations supported by the Funds with the UNCRPD and complaints regarding the UNCRPD submitted in accordance with the arrangements made pursuant to Article 69(7).</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CE067F"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DC03AF" w14:textId="77777777" w:rsidR="00A77B3E" w:rsidRDefault="00CB4887">
            <w:pPr>
              <w:spacing w:before="100"/>
              <w:rPr>
                <w:color w:val="000000"/>
                <w:sz w:val="20"/>
              </w:rPr>
            </w:pPr>
            <w:r>
              <w:rPr>
                <w:color w:val="000000"/>
                <w:sz w:val="20"/>
              </w:rPr>
              <w:t>www.sm.ee/et/heaolu-arengukava-2016-2023</w:t>
            </w:r>
          </w:p>
          <w:p w14:paraId="388650B4" w14:textId="77777777" w:rsidR="00A77B3E" w:rsidRDefault="00CB4887">
            <w:pPr>
              <w:spacing w:before="100"/>
              <w:rPr>
                <w:color w:val="000000"/>
                <w:sz w:val="20"/>
              </w:rPr>
            </w:pPr>
            <w:r>
              <w:rPr>
                <w:color w:val="000000"/>
                <w:sz w:val="20"/>
              </w:rPr>
              <w:t>www.sm.ee/et/ligipaasetavuse-noukogu</w:t>
            </w:r>
          </w:p>
          <w:p w14:paraId="13D2D419" w14:textId="77777777" w:rsidR="00A77B3E" w:rsidRDefault="00CB4887">
            <w:pPr>
              <w:spacing w:before="100"/>
              <w:rPr>
                <w:color w:val="000000"/>
                <w:sz w:val="20"/>
              </w:rPr>
            </w:pPr>
            <w:r>
              <w:rPr>
                <w:color w:val="000000"/>
                <w:sz w:val="20"/>
              </w:rPr>
              <w:t>www.riigikantselei.ee/ligipaasetavus</w:t>
            </w:r>
          </w:p>
          <w:p w14:paraId="1A1F7A3B" w14:textId="77777777" w:rsidR="00A77B3E" w:rsidRDefault="00CB4887">
            <w:pPr>
              <w:spacing w:before="100"/>
              <w:rPr>
                <w:color w:val="000000"/>
                <w:sz w:val="20"/>
              </w:rPr>
            </w:pPr>
            <w:r>
              <w:rPr>
                <w:color w:val="000000"/>
                <w:sz w:val="20"/>
              </w:rPr>
              <w:t>www.riigiteataja.ee/akt/12788991?leiaKehtiv</w:t>
            </w:r>
          </w:p>
          <w:p w14:paraId="44A0F749" w14:textId="77777777" w:rsidR="00A77B3E" w:rsidRDefault="00CB4887">
            <w:pPr>
              <w:spacing w:before="100"/>
              <w:rPr>
                <w:color w:val="000000"/>
                <w:sz w:val="20"/>
              </w:rPr>
            </w:pPr>
            <w:r>
              <w:rPr>
                <w:color w:val="000000"/>
                <w:sz w:val="20"/>
              </w:rPr>
              <w:t>www.riigiteataja.ee/akt/131052018055</w:t>
            </w:r>
          </w:p>
          <w:p w14:paraId="6E3B7ACB" w14:textId="77777777" w:rsidR="00A77B3E" w:rsidRDefault="00CB4887">
            <w:pPr>
              <w:spacing w:before="100"/>
              <w:rPr>
                <w:color w:val="000000"/>
                <w:sz w:val="20"/>
              </w:rPr>
            </w:pPr>
            <w:r>
              <w:rPr>
                <w:color w:val="000000"/>
                <w:sz w:val="20"/>
              </w:rPr>
              <w:t>www.riigiteataja.ee/akt/103072015034?leiaKehtiv</w:t>
            </w:r>
          </w:p>
          <w:p w14:paraId="7AE29E53" w14:textId="77777777" w:rsidR="00A77B3E" w:rsidRDefault="00CB4887">
            <w:pPr>
              <w:spacing w:before="100"/>
              <w:rPr>
                <w:color w:val="000000"/>
                <w:sz w:val="20"/>
              </w:rPr>
            </w:pPr>
            <w:r>
              <w:rPr>
                <w:color w:val="000000"/>
                <w:sz w:val="20"/>
              </w:rPr>
              <w:t>www.mkm.ee/et/wcag-20-rakendusjuhised</w:t>
            </w:r>
          </w:p>
          <w:p w14:paraId="62E0DB99" w14:textId="77777777" w:rsidR="00A77B3E" w:rsidRDefault="00CB4887">
            <w:pPr>
              <w:spacing w:before="100"/>
              <w:rPr>
                <w:color w:val="000000"/>
                <w:sz w:val="20"/>
              </w:rPr>
            </w:pPr>
            <w:r>
              <w:rPr>
                <w:color w:val="000000"/>
                <w:sz w:val="20"/>
              </w:rPr>
              <w:t>www.sm.ee/sites/default/files/lisa_5_sotsiaalkindlustuse_programm.pdf</w:t>
            </w:r>
          </w:p>
          <w:p w14:paraId="675569C0" w14:textId="77777777" w:rsidR="00A77B3E" w:rsidRDefault="00CB4887">
            <w:pPr>
              <w:spacing w:before="100"/>
              <w:rPr>
                <w:color w:val="000000"/>
                <w:sz w:val="20"/>
              </w:rPr>
            </w:pPr>
            <w:r>
              <w:rPr>
                <w:color w:val="000000"/>
                <w:sz w:val="20"/>
              </w:rPr>
              <w:t>www.sm.ee/sites/default/files/lisa_4_hoolekandeprogramm_2020_2023.pdf</w:t>
            </w:r>
          </w:p>
          <w:p w14:paraId="52C6DD8A" w14:textId="77777777" w:rsidR="00A77B3E" w:rsidRDefault="00CB4887">
            <w:pPr>
              <w:spacing w:before="100"/>
              <w:rPr>
                <w:color w:val="000000"/>
                <w:sz w:val="20"/>
              </w:rPr>
            </w:pPr>
            <w:r>
              <w:rPr>
                <w:color w:val="000000"/>
                <w:sz w:val="20"/>
              </w:rPr>
              <w:t xml:space="preserve">www.sm.ee/sites/default/files/lisa_6_soolise_vordoiguslikkuse_programm.pdf </w:t>
            </w:r>
          </w:p>
          <w:p w14:paraId="322DDB77"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492006" w14:textId="77777777" w:rsidR="00A77B3E" w:rsidRDefault="00CB4887">
            <w:pPr>
              <w:spacing w:before="100"/>
              <w:rPr>
                <w:color w:val="000000"/>
                <w:sz w:val="20"/>
              </w:rPr>
            </w:pPr>
            <w:r>
              <w:rPr>
                <w:color w:val="000000"/>
                <w:sz w:val="20"/>
              </w:rPr>
              <w:t xml:space="preserve">Chancellor of Justice and Disability Council (DC) promote, </w:t>
            </w:r>
            <w:proofErr w:type="gramStart"/>
            <w:r>
              <w:rPr>
                <w:color w:val="000000"/>
                <w:sz w:val="20"/>
              </w:rPr>
              <w:t>protect</w:t>
            </w:r>
            <w:proofErr w:type="gramEnd"/>
            <w:r>
              <w:rPr>
                <w:color w:val="000000"/>
                <w:sz w:val="20"/>
              </w:rPr>
              <w:t xml:space="preserve"> and monitor the implementation of the CRPD. DC works </w:t>
            </w:r>
            <w:proofErr w:type="gramStart"/>
            <w:r>
              <w:rPr>
                <w:color w:val="000000"/>
                <w:sz w:val="20"/>
              </w:rPr>
              <w:t>on the basis of</w:t>
            </w:r>
            <w:proofErr w:type="gramEnd"/>
            <w:r>
              <w:rPr>
                <w:color w:val="000000"/>
                <w:sz w:val="20"/>
              </w:rPr>
              <w:t xml:space="preserve"> Article 33(3) of the UN CRPD. According to working procedure which will be adopted in the first meeting, the representative of the Chancellor of Justice gives an overview of complaints of those activities supported by the BMVI which are not in line with UN CRPD. </w:t>
            </w:r>
            <w:proofErr w:type="gramStart"/>
            <w:r>
              <w:rPr>
                <w:color w:val="000000"/>
                <w:sz w:val="20"/>
              </w:rPr>
              <w:t>Also</w:t>
            </w:r>
            <w:proofErr w:type="gramEnd"/>
            <w:r>
              <w:rPr>
                <w:color w:val="000000"/>
                <w:sz w:val="20"/>
              </w:rPr>
              <w:t xml:space="preserve"> MC members will be able to open the debate by e-mail or call for an ad-hoc meeting should there be a case in which the activities supported by BMVI do not comply with the UN Convention on the Rights of Persons with Disabilities.</w:t>
            </w:r>
          </w:p>
        </w:tc>
      </w:tr>
    </w:tbl>
    <w:p w14:paraId="534BB4DA" w14:textId="77777777" w:rsidR="00A77B3E" w:rsidRDefault="00CB4887">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0"/>
        </w:rPr>
        <w:br w:type="page"/>
      </w:r>
      <w:bookmarkStart w:id="273" w:name="_Toc256000078"/>
      <w:r>
        <w:rPr>
          <w:rFonts w:ascii="Times New Roman" w:hAnsi="Times New Roman" w:cs="Times New Roman"/>
          <w:b w:val="0"/>
          <w:color w:val="000000"/>
          <w:sz w:val="24"/>
        </w:rPr>
        <w:lastRenderedPageBreak/>
        <w:t xml:space="preserve">5. </w:t>
      </w:r>
      <w:proofErr w:type="spellStart"/>
      <w:r>
        <w:rPr>
          <w:rFonts w:ascii="Times New Roman" w:hAnsi="Times New Roman" w:cs="Times New Roman"/>
          <w:b w:val="0"/>
          <w:color w:val="000000"/>
          <w:sz w:val="24"/>
        </w:rPr>
        <w:t>Programme</w:t>
      </w:r>
      <w:proofErr w:type="spellEnd"/>
      <w:r>
        <w:rPr>
          <w:rFonts w:ascii="Times New Roman" w:hAnsi="Times New Roman" w:cs="Times New Roman"/>
          <w:b w:val="0"/>
          <w:color w:val="000000"/>
          <w:sz w:val="24"/>
        </w:rPr>
        <w:t xml:space="preserve"> authorities</w:t>
      </w:r>
      <w:bookmarkEnd w:id="273"/>
    </w:p>
    <w:p w14:paraId="1A65E0A5" w14:textId="77777777" w:rsidR="00A77B3E" w:rsidRDefault="00CB4887">
      <w:pPr>
        <w:spacing w:before="100"/>
        <w:rPr>
          <w:color w:val="000000"/>
        </w:rPr>
      </w:pPr>
      <w:r>
        <w:rPr>
          <w:color w:val="000000"/>
        </w:rPr>
        <w:t>Reference: point (k) of Article 22(3) and Articles 71 and 84 CPR</w:t>
      </w:r>
    </w:p>
    <w:p w14:paraId="5167DE6D" w14:textId="77777777" w:rsidR="00A77B3E" w:rsidRDefault="00CB4887">
      <w:pPr>
        <w:pStyle w:val="Heading2"/>
        <w:spacing w:before="100" w:after="0"/>
        <w:rPr>
          <w:rFonts w:ascii="Times New Roman" w:hAnsi="Times New Roman" w:cs="Times New Roman"/>
          <w:b w:val="0"/>
          <w:i w:val="0"/>
          <w:color w:val="000000"/>
          <w:sz w:val="24"/>
        </w:rPr>
      </w:pPr>
      <w:bookmarkStart w:id="274" w:name="_Toc256000079"/>
      <w:r>
        <w:rPr>
          <w:rFonts w:ascii="Times New Roman" w:hAnsi="Times New Roman" w:cs="Times New Roman"/>
          <w:b w:val="0"/>
          <w:i w:val="0"/>
          <w:color w:val="000000"/>
          <w:sz w:val="24"/>
        </w:rPr>
        <w:t xml:space="preserve">Table 10: </w:t>
      </w:r>
      <w:proofErr w:type="spellStart"/>
      <w:r>
        <w:rPr>
          <w:rFonts w:ascii="Times New Roman" w:hAnsi="Times New Roman" w:cs="Times New Roman"/>
          <w:b w:val="0"/>
          <w:i w:val="0"/>
          <w:color w:val="000000"/>
          <w:sz w:val="24"/>
        </w:rPr>
        <w:t>Programme</w:t>
      </w:r>
      <w:proofErr w:type="spellEnd"/>
      <w:r>
        <w:rPr>
          <w:rFonts w:ascii="Times New Roman" w:hAnsi="Times New Roman" w:cs="Times New Roman"/>
          <w:b w:val="0"/>
          <w:i w:val="0"/>
          <w:color w:val="000000"/>
          <w:sz w:val="24"/>
        </w:rPr>
        <w:t xml:space="preserve"> authorities</w:t>
      </w:r>
      <w:bookmarkEnd w:id="274"/>
    </w:p>
    <w:p w14:paraId="18CCD63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2"/>
        <w:gridCol w:w="5266"/>
        <w:gridCol w:w="1185"/>
        <w:gridCol w:w="1899"/>
        <w:gridCol w:w="2760"/>
      </w:tblGrid>
      <w:tr w:rsidR="009C3F87" w14:paraId="773E61B9"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41BA12" w14:textId="77777777" w:rsidR="00A77B3E" w:rsidRDefault="00CB4887">
            <w:pPr>
              <w:spacing w:before="100"/>
              <w:jc w:val="center"/>
              <w:rPr>
                <w:color w:val="000000"/>
                <w:sz w:val="20"/>
              </w:rPr>
            </w:pPr>
            <w:proofErr w:type="spellStart"/>
            <w:r>
              <w:rPr>
                <w:color w:val="000000"/>
                <w:sz w:val="20"/>
              </w:rPr>
              <w:t>Programme</w:t>
            </w:r>
            <w:proofErr w:type="spellEnd"/>
            <w:r>
              <w:rPr>
                <w:color w:val="000000"/>
                <w:sz w:val="20"/>
              </w:rPr>
              <w:t xml:space="preserve"> Authority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8BF4B8" w14:textId="77777777" w:rsidR="00A77B3E" w:rsidRDefault="00CB4887">
            <w:pPr>
              <w:spacing w:before="100"/>
              <w:jc w:val="center"/>
              <w:rPr>
                <w:color w:val="000000"/>
                <w:sz w:val="20"/>
              </w:rPr>
            </w:pPr>
            <w:r>
              <w:rPr>
                <w:color w:val="000000"/>
                <w:sz w:val="20"/>
              </w:rPr>
              <w:t>Name of the institution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3808D1" w14:textId="77777777" w:rsidR="00A77B3E" w:rsidRDefault="00CB4887">
            <w:pPr>
              <w:spacing w:before="100"/>
              <w:jc w:val="center"/>
              <w:rPr>
                <w:color w:val="000000"/>
                <w:sz w:val="20"/>
              </w:rPr>
            </w:pPr>
            <w:r>
              <w:rPr>
                <w:color w:val="000000"/>
                <w:sz w:val="20"/>
              </w:rPr>
              <w:t>Contact name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B708D3" w14:textId="77777777" w:rsidR="00A77B3E" w:rsidRDefault="00CB4887">
            <w:pPr>
              <w:spacing w:before="100"/>
              <w:jc w:val="center"/>
              <w:rPr>
                <w:color w:val="000000"/>
                <w:sz w:val="20"/>
              </w:rPr>
            </w:pPr>
            <w:r>
              <w:rPr>
                <w:color w:val="000000"/>
                <w:sz w:val="20"/>
              </w:rPr>
              <w:t>Position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DA6AC2" w14:textId="77777777" w:rsidR="00A77B3E" w:rsidRDefault="00CB4887">
            <w:pPr>
              <w:spacing w:before="100"/>
              <w:jc w:val="center"/>
              <w:rPr>
                <w:color w:val="000000"/>
                <w:sz w:val="20"/>
              </w:rPr>
            </w:pPr>
            <w:r>
              <w:rPr>
                <w:color w:val="000000"/>
                <w:sz w:val="20"/>
              </w:rPr>
              <w:t>Email</w:t>
            </w:r>
          </w:p>
        </w:tc>
      </w:tr>
      <w:tr w:rsidR="009C3F87" w14:paraId="2E4912D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3800D3" w14:textId="77777777" w:rsidR="00A77B3E" w:rsidRDefault="00CB4887">
            <w:pPr>
              <w:spacing w:before="100"/>
              <w:rPr>
                <w:color w:val="000000"/>
                <w:sz w:val="20"/>
              </w:rPr>
            </w:pPr>
            <w:r>
              <w:rPr>
                <w:color w:val="000000"/>
                <w:sz w:val="20"/>
              </w:rPr>
              <w:t>Managing authority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8479FE" w14:textId="77777777" w:rsidR="00A77B3E" w:rsidRDefault="00CB4887">
            <w:pPr>
              <w:spacing w:before="100"/>
              <w:rPr>
                <w:color w:val="000000"/>
                <w:sz w:val="20"/>
              </w:rPr>
            </w:pPr>
            <w:r>
              <w:rPr>
                <w:color w:val="000000"/>
                <w:sz w:val="20"/>
              </w:rPr>
              <w:t>Estonian Ministry of the Interior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48C8DB" w14:textId="77777777" w:rsidR="00A77B3E" w:rsidRDefault="00CB4887">
            <w:pPr>
              <w:spacing w:before="100"/>
              <w:rPr>
                <w:color w:val="000000"/>
                <w:sz w:val="20"/>
              </w:rPr>
            </w:pPr>
            <w:r>
              <w:rPr>
                <w:color w:val="000000"/>
                <w:sz w:val="20"/>
              </w:rPr>
              <w:t>Tarmo Miilits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4E739E" w14:textId="77777777" w:rsidR="00A77B3E" w:rsidRDefault="00CB4887">
            <w:pPr>
              <w:spacing w:before="100"/>
              <w:rPr>
                <w:color w:val="000000"/>
                <w:sz w:val="20"/>
              </w:rPr>
            </w:pPr>
            <w:r>
              <w:rPr>
                <w:color w:val="000000"/>
                <w:sz w:val="20"/>
              </w:rPr>
              <w:t>Permanent Secretary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B64A31" w14:textId="77777777" w:rsidR="00A77B3E" w:rsidRDefault="00CB4887">
            <w:pPr>
              <w:spacing w:before="100"/>
              <w:rPr>
                <w:color w:val="000000"/>
                <w:sz w:val="20"/>
              </w:rPr>
            </w:pPr>
            <w:r>
              <w:rPr>
                <w:color w:val="000000"/>
                <w:sz w:val="20"/>
              </w:rPr>
              <w:t>lauri.lugna@siseminsteerium.ee</w:t>
            </w:r>
          </w:p>
        </w:tc>
      </w:tr>
      <w:tr w:rsidR="009C3F87" w14:paraId="2B3AF19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63ADAC" w14:textId="77777777" w:rsidR="00A77B3E" w:rsidRDefault="00CB4887">
            <w:pPr>
              <w:spacing w:before="100"/>
              <w:rPr>
                <w:color w:val="000000"/>
                <w:sz w:val="20"/>
              </w:rPr>
            </w:pPr>
            <w:r>
              <w:rPr>
                <w:color w:val="000000"/>
                <w:sz w:val="20"/>
              </w:rPr>
              <w:t>Audit authority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0A7FD8" w14:textId="77777777" w:rsidR="00A77B3E" w:rsidRDefault="00CB4887">
            <w:pPr>
              <w:spacing w:before="100"/>
              <w:rPr>
                <w:color w:val="000000"/>
                <w:sz w:val="20"/>
              </w:rPr>
            </w:pPr>
            <w:r>
              <w:rPr>
                <w:color w:val="000000"/>
                <w:sz w:val="20"/>
              </w:rPr>
              <w:t>The Internal Audit Department of the Estonian Ministry of the Interior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D74B93" w14:textId="77777777" w:rsidR="00A77B3E" w:rsidRDefault="00CB4887">
            <w:pPr>
              <w:spacing w:before="100"/>
              <w:rPr>
                <w:color w:val="000000"/>
                <w:sz w:val="20"/>
              </w:rPr>
            </w:pPr>
            <w:r>
              <w:rPr>
                <w:color w:val="000000"/>
                <w:sz w:val="20"/>
              </w:rPr>
              <w:t>Tarmo Olgo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7B1288" w14:textId="77777777" w:rsidR="00A77B3E" w:rsidRDefault="00CB4887">
            <w:pPr>
              <w:spacing w:before="100"/>
              <w:rPr>
                <w:color w:val="000000"/>
                <w:sz w:val="20"/>
              </w:rPr>
            </w:pPr>
            <w:r>
              <w:rPr>
                <w:color w:val="000000"/>
                <w:sz w:val="20"/>
              </w:rPr>
              <w:t>Head of the department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82B3DD" w14:textId="77777777" w:rsidR="00A77B3E" w:rsidRDefault="00CB4887">
            <w:pPr>
              <w:spacing w:before="100"/>
              <w:rPr>
                <w:color w:val="000000"/>
                <w:sz w:val="20"/>
              </w:rPr>
            </w:pPr>
            <w:r>
              <w:rPr>
                <w:color w:val="000000"/>
                <w:sz w:val="20"/>
              </w:rPr>
              <w:t>tarmo.olgo@siseministeerium.ee</w:t>
            </w:r>
          </w:p>
        </w:tc>
      </w:tr>
      <w:tr w:rsidR="009C3F87" w14:paraId="59D4167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51F7B5" w14:textId="77777777" w:rsidR="00A77B3E" w:rsidRDefault="00CB4887">
            <w:pPr>
              <w:spacing w:before="100"/>
              <w:rPr>
                <w:color w:val="000000"/>
                <w:sz w:val="20"/>
              </w:rPr>
            </w:pPr>
            <w:r>
              <w:rPr>
                <w:color w:val="000000"/>
                <w:sz w:val="20"/>
              </w:rPr>
              <w:t>Body which receives payments from the Commission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989ECA" w14:textId="77777777" w:rsidR="00A77B3E" w:rsidRDefault="00CB4887">
            <w:pPr>
              <w:spacing w:before="100"/>
              <w:rPr>
                <w:color w:val="000000"/>
                <w:sz w:val="20"/>
              </w:rPr>
            </w:pPr>
            <w:r>
              <w:rPr>
                <w:color w:val="000000"/>
                <w:sz w:val="20"/>
              </w:rPr>
              <w:t>Estonian Ministry of the Finance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108286" w14:textId="77777777" w:rsidR="00A77B3E" w:rsidRDefault="00CB4887">
            <w:pPr>
              <w:spacing w:before="100"/>
              <w:rPr>
                <w:color w:val="000000"/>
                <w:sz w:val="20"/>
              </w:rPr>
            </w:pPr>
            <w:r>
              <w:rPr>
                <w:color w:val="000000"/>
                <w:sz w:val="20"/>
              </w:rPr>
              <w:t xml:space="preserve">Marge </w:t>
            </w:r>
            <w:proofErr w:type="spellStart"/>
            <w:r>
              <w:rPr>
                <w:color w:val="000000"/>
                <w:sz w:val="20"/>
              </w:rPr>
              <w:t>Kaljas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6C3208"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C85791" w14:textId="77777777" w:rsidR="00A77B3E" w:rsidRDefault="00CB4887">
            <w:pPr>
              <w:spacing w:before="100"/>
              <w:rPr>
                <w:color w:val="000000"/>
                <w:sz w:val="20"/>
              </w:rPr>
            </w:pPr>
            <w:r>
              <w:rPr>
                <w:color w:val="000000"/>
                <w:sz w:val="20"/>
              </w:rPr>
              <w:t>marge.kaljas@fin.ee</w:t>
            </w:r>
          </w:p>
        </w:tc>
      </w:tr>
    </w:tbl>
    <w:p w14:paraId="386F97D2" w14:textId="77777777" w:rsidR="00A77B3E" w:rsidRDefault="00A77B3E">
      <w:pPr>
        <w:spacing w:before="100"/>
        <w:jc w:val="center"/>
        <w:rPr>
          <w:color w:val="000000"/>
          <w:sz w:val="20"/>
        </w:rPr>
        <w:sectPr w:rsidR="00A77B3E">
          <w:headerReference w:type="even" r:id="rId51"/>
          <w:headerReference w:type="default" r:id="rId52"/>
          <w:footerReference w:type="even" r:id="rId53"/>
          <w:footerReference w:type="default" r:id="rId54"/>
          <w:headerReference w:type="first" r:id="rId55"/>
          <w:footerReference w:type="first" r:id="rId56"/>
          <w:pgSz w:w="16838" w:h="11906" w:orient="landscape"/>
          <w:pgMar w:top="720" w:right="720" w:bottom="864" w:left="936" w:header="288" w:footer="72" w:gutter="0"/>
          <w:cols w:space="720"/>
          <w:noEndnote/>
          <w:docGrid w:linePitch="360"/>
        </w:sectPr>
      </w:pPr>
    </w:p>
    <w:p w14:paraId="2C202809" w14:textId="77777777" w:rsidR="00A77B3E" w:rsidRDefault="00CB4887">
      <w:pPr>
        <w:pStyle w:val="Heading1"/>
        <w:spacing w:before="100" w:after="0"/>
        <w:rPr>
          <w:rFonts w:ascii="Times New Roman" w:hAnsi="Times New Roman" w:cs="Times New Roman"/>
          <w:b w:val="0"/>
          <w:color w:val="000000"/>
          <w:sz w:val="24"/>
        </w:rPr>
      </w:pPr>
      <w:bookmarkStart w:id="275" w:name="_Toc256000080"/>
      <w:r>
        <w:rPr>
          <w:rFonts w:ascii="Times New Roman" w:hAnsi="Times New Roman" w:cs="Times New Roman"/>
          <w:b w:val="0"/>
          <w:color w:val="000000"/>
          <w:sz w:val="24"/>
        </w:rPr>
        <w:lastRenderedPageBreak/>
        <w:t>6. Partnership</w:t>
      </w:r>
      <w:bookmarkEnd w:id="275"/>
    </w:p>
    <w:p w14:paraId="68ACA574" w14:textId="77777777" w:rsidR="00A77B3E" w:rsidRDefault="00CB4887">
      <w:pPr>
        <w:spacing w:before="100"/>
        <w:rPr>
          <w:color w:val="000000"/>
          <w:sz w:val="16"/>
        </w:rPr>
      </w:pPr>
      <w:r>
        <w:rPr>
          <w:color w:val="000000"/>
        </w:rPr>
        <w:t>Reference: point (h) of Article 22(3) CPR</w:t>
      </w:r>
    </w:p>
    <w:p w14:paraId="42543838"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32CEB3FB"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FD9775" w14:textId="77777777" w:rsidR="00A77B3E" w:rsidRDefault="00A77B3E">
            <w:pPr>
              <w:spacing w:before="100"/>
              <w:rPr>
                <w:color w:val="000000"/>
                <w:sz w:val="0"/>
              </w:rPr>
            </w:pPr>
          </w:p>
          <w:p w14:paraId="22A8388D" w14:textId="77777777" w:rsidR="00A77B3E" w:rsidRDefault="00CB4887" w:rsidP="00A6056E">
            <w:pPr>
              <w:spacing w:before="100"/>
              <w:jc w:val="both"/>
              <w:rPr>
                <w:color w:val="000000"/>
              </w:rPr>
            </w:pPr>
            <w:r>
              <w:rPr>
                <w:color w:val="000000"/>
              </w:rPr>
              <w:t xml:space="preserve">Preparation of the BMVI </w:t>
            </w:r>
            <w:proofErr w:type="spellStart"/>
            <w:r>
              <w:rPr>
                <w:color w:val="000000"/>
              </w:rPr>
              <w:t>programme</w:t>
            </w:r>
            <w:proofErr w:type="spellEnd"/>
            <w:r>
              <w:rPr>
                <w:color w:val="000000"/>
              </w:rPr>
              <w:t xml:space="preserve"> is based on the principle of openness. All relevant stakeholders were given an opportunity to contribute to resolving Estonia's current and future challenges in implementing external borders and visa policy.</w:t>
            </w:r>
          </w:p>
          <w:p w14:paraId="2A8E32EB" w14:textId="77777777" w:rsidR="00A77B3E" w:rsidRDefault="00CB4887" w:rsidP="00A6056E">
            <w:pPr>
              <w:spacing w:before="100"/>
              <w:jc w:val="both"/>
              <w:rPr>
                <w:color w:val="000000"/>
              </w:rPr>
            </w:pPr>
            <w:r>
              <w:rPr>
                <w:color w:val="000000"/>
              </w:rPr>
              <w:t>In Estonia all strategic planning of the national needs and their financing is central. There is no separate process (incl. involvement of partners and stakeholders) for programming the EU funds. The planning is source-neutral; the mapping of important strategic goals is done in the process of developing national strategies.</w:t>
            </w:r>
          </w:p>
          <w:p w14:paraId="2C4435F7" w14:textId="77777777" w:rsidR="00A77B3E" w:rsidRDefault="00CB4887" w:rsidP="00A6056E">
            <w:pPr>
              <w:spacing w:before="100"/>
              <w:jc w:val="both"/>
              <w:rPr>
                <w:color w:val="000000"/>
              </w:rPr>
            </w:pPr>
            <w:r>
              <w:rPr>
                <w:color w:val="000000"/>
              </w:rPr>
              <w:t>Planning for the 2021-2027 has been conducted hand in hand with preparing the long-term national umbrella strategy "Estonia 2035" and the “Internal Security Development Plan”. An overview of compiling the strategies is found on following websites: https://www.riigikantselei.ee/et/Eesti2035 and https://www.siseministeerium.ee/et/STAK2030.</w:t>
            </w:r>
          </w:p>
          <w:p w14:paraId="4FD72157" w14:textId="77777777" w:rsidR="00A77B3E" w:rsidRDefault="00CB4887" w:rsidP="00A6056E">
            <w:pPr>
              <w:spacing w:before="100"/>
              <w:jc w:val="both"/>
              <w:rPr>
                <w:color w:val="000000"/>
              </w:rPr>
            </w:pPr>
            <w:r>
              <w:rPr>
                <w:color w:val="000000"/>
              </w:rPr>
              <w:t>The process started in the spring of 2018. At the end of 2018 and the beginning of 2019, consultations with other ministries and umbrella organizations took place. Additionally, discussions were held in all counties. County Security Councils, other institutions related to internal security in the county, interest groups and representatives of civil society organizations, city and rural municipality leaders, and the county development centers were invited to the discussions. The discussions were summarized and used in the preparation of the “Internal Security Development Plan 2020–2030”.</w:t>
            </w:r>
          </w:p>
          <w:p w14:paraId="0B26F3EE" w14:textId="77777777" w:rsidR="00A77B3E" w:rsidRDefault="00CB4887" w:rsidP="00A6056E">
            <w:pPr>
              <w:spacing w:before="100"/>
              <w:jc w:val="both"/>
              <w:rPr>
                <w:color w:val="000000"/>
              </w:rPr>
            </w:pPr>
            <w:r>
              <w:rPr>
                <w:color w:val="000000"/>
              </w:rPr>
              <w:t>The development plan was submitted for public consultation through the dedicated web platform. The same system was used to get an approval from all ministries and the Government Office, and an opinion of the Association of Estonian Cities and Municipalities.</w:t>
            </w:r>
          </w:p>
          <w:p w14:paraId="7068A575" w14:textId="77777777" w:rsidR="00A77B3E" w:rsidRDefault="00CB4887" w:rsidP="00A6056E">
            <w:pPr>
              <w:spacing w:before="100"/>
              <w:jc w:val="both"/>
              <w:rPr>
                <w:color w:val="000000"/>
              </w:rPr>
            </w:pPr>
            <w:r>
              <w:rPr>
                <w:color w:val="000000"/>
              </w:rPr>
              <w:t>The financing for meeting the goals set in strategies are decided during the annual discussions of national budget, which guarantees synergy with national and other resources and enables to avoid double financing.</w:t>
            </w:r>
          </w:p>
          <w:p w14:paraId="79A07BF3" w14:textId="77777777" w:rsidR="00A77B3E" w:rsidRDefault="00CB4887" w:rsidP="00A6056E">
            <w:pPr>
              <w:spacing w:before="100"/>
              <w:jc w:val="both"/>
              <w:rPr>
                <w:color w:val="000000"/>
              </w:rPr>
            </w:pPr>
            <w:r>
              <w:rPr>
                <w:color w:val="000000"/>
              </w:rPr>
              <w:t xml:space="preserve">The implementation of the Internal Security Development Plan is monitored by the sectoral committee which consists of representatives from relevant authorities, intermediate </w:t>
            </w:r>
            <w:proofErr w:type="gramStart"/>
            <w:r>
              <w:rPr>
                <w:color w:val="000000"/>
              </w:rPr>
              <w:t>bodies</w:t>
            </w:r>
            <w:proofErr w:type="gramEnd"/>
            <w:r>
              <w:rPr>
                <w:color w:val="000000"/>
              </w:rPr>
              <w:t xml:space="preserve"> and partners.</w:t>
            </w:r>
          </w:p>
          <w:p w14:paraId="1CC022A0" w14:textId="77777777" w:rsidR="00A77B3E" w:rsidRDefault="00CB4887" w:rsidP="00A6056E">
            <w:pPr>
              <w:spacing w:before="100"/>
              <w:jc w:val="both"/>
              <w:rPr>
                <w:color w:val="000000"/>
              </w:rPr>
            </w:pPr>
            <w:r>
              <w:rPr>
                <w:color w:val="000000"/>
              </w:rPr>
              <w:t>There is a common committee to monitor the implementation of the BMVI, ISF and AMIF. This monitoring committee consists of the same parties which are members of the sectoral committees of the Internal Security Development Plan. In addition, bodies responsible for promoting social inclusion, fundamental rights, rights of persons with disabilities, gender equality and non-discrimination are involved.</w:t>
            </w:r>
          </w:p>
          <w:p w14:paraId="11FD05A8" w14:textId="77777777" w:rsidR="00A77B3E" w:rsidRDefault="00A77B3E">
            <w:pPr>
              <w:spacing w:before="100"/>
              <w:rPr>
                <w:color w:val="000000"/>
              </w:rPr>
            </w:pPr>
          </w:p>
        </w:tc>
      </w:tr>
    </w:tbl>
    <w:p w14:paraId="3EDB75A2" w14:textId="77777777" w:rsidR="00A77B3E" w:rsidRDefault="00CB4887">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276" w:name="_Toc256000081"/>
      <w:r>
        <w:rPr>
          <w:rFonts w:ascii="Times New Roman" w:hAnsi="Times New Roman" w:cs="Times New Roman"/>
          <w:b w:val="0"/>
          <w:color w:val="000000"/>
          <w:sz w:val="24"/>
        </w:rPr>
        <w:lastRenderedPageBreak/>
        <w:t>7. Communication and visibility</w:t>
      </w:r>
      <w:bookmarkEnd w:id="276"/>
    </w:p>
    <w:p w14:paraId="043C8C57" w14:textId="77777777" w:rsidR="00A77B3E" w:rsidRDefault="00CB4887">
      <w:pPr>
        <w:spacing w:before="100"/>
        <w:rPr>
          <w:color w:val="000000"/>
          <w:sz w:val="16"/>
        </w:rPr>
      </w:pPr>
      <w:r>
        <w:rPr>
          <w:color w:val="000000"/>
        </w:rPr>
        <w:t>Reference: point (j) of Article 22(3) CPR</w:t>
      </w:r>
    </w:p>
    <w:p w14:paraId="21E099D5"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5F4297F3"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7A4B02" w14:textId="77777777" w:rsidR="00A77B3E" w:rsidRDefault="00A77B3E" w:rsidP="00A6056E">
            <w:pPr>
              <w:spacing w:before="100"/>
              <w:jc w:val="both"/>
              <w:rPr>
                <w:color w:val="000000"/>
                <w:sz w:val="0"/>
              </w:rPr>
            </w:pPr>
          </w:p>
          <w:p w14:paraId="2E9C6245" w14:textId="77777777" w:rsidR="00A77B3E" w:rsidRDefault="00CB4887" w:rsidP="00A6056E">
            <w:pPr>
              <w:spacing w:before="100"/>
              <w:jc w:val="both"/>
              <w:rPr>
                <w:color w:val="000000"/>
              </w:rPr>
            </w:pPr>
            <w:r>
              <w:rPr>
                <w:color w:val="000000"/>
              </w:rPr>
              <w:t xml:space="preserve">The communication of EU funds aims to ensure target group awareness of EU support through comprehensive, </w:t>
            </w:r>
            <w:proofErr w:type="gramStart"/>
            <w:r>
              <w:rPr>
                <w:color w:val="000000"/>
              </w:rPr>
              <w:t>open</w:t>
            </w:r>
            <w:proofErr w:type="gramEnd"/>
            <w:r>
              <w:rPr>
                <w:color w:val="000000"/>
              </w:rPr>
              <w:t xml:space="preserve"> and relevant communication.</w:t>
            </w:r>
          </w:p>
          <w:p w14:paraId="4072C30A" w14:textId="77777777" w:rsidR="00A77B3E" w:rsidRDefault="00CB4887" w:rsidP="00A6056E">
            <w:pPr>
              <w:spacing w:before="100"/>
              <w:jc w:val="both"/>
              <w:rPr>
                <w:color w:val="000000"/>
              </w:rPr>
            </w:pPr>
            <w:r>
              <w:rPr>
                <w:color w:val="000000"/>
              </w:rPr>
              <w:t xml:space="preserve">A single website portal providing access to all </w:t>
            </w:r>
            <w:proofErr w:type="spellStart"/>
            <w:r>
              <w:rPr>
                <w:color w:val="000000"/>
              </w:rPr>
              <w:t>programmes</w:t>
            </w:r>
            <w:proofErr w:type="spellEnd"/>
            <w:r>
              <w:rPr>
                <w:color w:val="000000"/>
              </w:rPr>
              <w:t xml:space="preserve"> covered by CPR will be established by the State Shared Service Centre (SSSC). The website portal will be made available in English and Russian as well, since surveys show that the Russian-speaking population is less aware of support measures.</w:t>
            </w:r>
          </w:p>
          <w:p w14:paraId="0DB12589" w14:textId="77777777" w:rsidR="00A77B3E" w:rsidRDefault="00CB4887" w:rsidP="00A6056E">
            <w:pPr>
              <w:spacing w:before="100"/>
              <w:jc w:val="both"/>
              <w:rPr>
                <w:color w:val="000000"/>
              </w:rPr>
            </w:pPr>
            <w:r>
              <w:rPr>
                <w:color w:val="000000"/>
              </w:rPr>
              <w:t xml:space="preserve">The Ministry of the Interior ensures the continuation of dedicated website for the HOME funds covering the </w:t>
            </w:r>
            <w:proofErr w:type="spellStart"/>
            <w:r>
              <w:rPr>
                <w:color w:val="000000"/>
              </w:rPr>
              <w:t>programmes’</w:t>
            </w:r>
            <w:proofErr w:type="spellEnd"/>
            <w:r>
              <w:rPr>
                <w:color w:val="000000"/>
              </w:rPr>
              <w:t xml:space="preserve"> objectives, activities, available funding opportunities and achievements. Estonia will </w:t>
            </w:r>
            <w:proofErr w:type="gramStart"/>
            <w:r>
              <w:rPr>
                <w:color w:val="000000"/>
              </w:rPr>
              <w:t>ensures</w:t>
            </w:r>
            <w:proofErr w:type="gramEnd"/>
            <w:r>
              <w:rPr>
                <w:color w:val="000000"/>
              </w:rPr>
              <w:t xml:space="preserve"> transparency on the implementation of the national </w:t>
            </w:r>
            <w:proofErr w:type="spellStart"/>
            <w:r>
              <w:rPr>
                <w:color w:val="000000"/>
              </w:rPr>
              <w:t>programme</w:t>
            </w:r>
            <w:proofErr w:type="spellEnd"/>
            <w:r>
              <w:rPr>
                <w:color w:val="000000"/>
              </w:rPr>
              <w:t xml:space="preserve"> and publishes a list of actions supported by each </w:t>
            </w:r>
            <w:proofErr w:type="spellStart"/>
            <w:r>
              <w:rPr>
                <w:color w:val="000000"/>
              </w:rPr>
              <w:t>programme</w:t>
            </w:r>
            <w:proofErr w:type="spellEnd"/>
            <w:r>
              <w:rPr>
                <w:color w:val="000000"/>
              </w:rPr>
              <w:t>.</w:t>
            </w:r>
          </w:p>
          <w:p w14:paraId="5FF9B682" w14:textId="77777777" w:rsidR="00A77B3E" w:rsidRDefault="00CB4887" w:rsidP="00A6056E">
            <w:pPr>
              <w:spacing w:before="100"/>
              <w:jc w:val="both"/>
              <w:rPr>
                <w:color w:val="000000"/>
              </w:rPr>
            </w:pPr>
            <w:r>
              <w:rPr>
                <w:color w:val="000000"/>
              </w:rPr>
              <w:t>Both the single website portal as well as HOME funds website are designed and constructed to comply with the WCAG 2.0 AA Accessibility Guidelines. This means that certain technical tools and content creation principles have been used to help consumers with visual, hearing, physical, speech, cognitive, language, learning, and neurological disabilities use the content of the website.</w:t>
            </w:r>
          </w:p>
          <w:p w14:paraId="09DB8CD8" w14:textId="77777777" w:rsidR="00A77B3E" w:rsidRDefault="00CB4887" w:rsidP="00A6056E">
            <w:pPr>
              <w:spacing w:before="100"/>
              <w:jc w:val="both"/>
              <w:rPr>
                <w:color w:val="000000"/>
              </w:rPr>
            </w:pPr>
            <w:r>
              <w:rPr>
                <w:color w:val="000000"/>
              </w:rPr>
              <w:t>A Facebook page is used to communicate HOME funds’ open calls for proposals and achievements of projects.</w:t>
            </w:r>
          </w:p>
          <w:p w14:paraId="46B6F85C" w14:textId="77777777" w:rsidR="00A77B3E" w:rsidRDefault="00CB4887" w:rsidP="00A6056E">
            <w:pPr>
              <w:spacing w:before="100"/>
              <w:jc w:val="both"/>
              <w:rPr>
                <w:color w:val="000000"/>
              </w:rPr>
            </w:pPr>
            <w:r>
              <w:rPr>
                <w:color w:val="000000"/>
              </w:rPr>
              <w:t xml:space="preserve">The communication coordinator in the SSSC will lead the national communication network to ensure central visibility, </w:t>
            </w:r>
            <w:proofErr w:type="gramStart"/>
            <w:r>
              <w:rPr>
                <w:color w:val="000000"/>
              </w:rPr>
              <w:t>transparency</w:t>
            </w:r>
            <w:proofErr w:type="gramEnd"/>
            <w:r>
              <w:rPr>
                <w:color w:val="000000"/>
              </w:rPr>
              <w:t xml:space="preserve"> and communication activities. Furthermore, it will hold a yearly national Europe Day in association with the European Commission Representation in Estonia.</w:t>
            </w:r>
          </w:p>
          <w:p w14:paraId="7462BC9B" w14:textId="77777777" w:rsidR="00A77B3E" w:rsidRDefault="00CB4887" w:rsidP="00A6056E">
            <w:pPr>
              <w:spacing w:before="100"/>
              <w:jc w:val="both"/>
              <w:rPr>
                <w:color w:val="000000"/>
              </w:rPr>
            </w:pPr>
            <w:r>
              <w:rPr>
                <w:color w:val="000000"/>
              </w:rPr>
              <w:t>A dedicated HOME funds communication officer is appointed within the Ministry of the Interior.</w:t>
            </w:r>
          </w:p>
          <w:p w14:paraId="0AEA88B0" w14:textId="77777777" w:rsidR="00A77B3E" w:rsidRDefault="00CB4887" w:rsidP="00A6056E">
            <w:pPr>
              <w:spacing w:before="100"/>
              <w:jc w:val="both"/>
              <w:rPr>
                <w:color w:val="000000"/>
              </w:rPr>
            </w:pPr>
            <w:r>
              <w:rPr>
                <w:color w:val="000000"/>
              </w:rPr>
              <w:t>Technical Assistance is used for communication activities.</w:t>
            </w:r>
          </w:p>
          <w:p w14:paraId="628A7D82" w14:textId="77777777" w:rsidR="00A77B3E" w:rsidRDefault="00CB4887" w:rsidP="00A6056E">
            <w:pPr>
              <w:spacing w:before="100"/>
              <w:jc w:val="both"/>
              <w:rPr>
                <w:color w:val="000000"/>
              </w:rPr>
            </w:pPr>
            <w:r>
              <w:rPr>
                <w:color w:val="000000"/>
              </w:rPr>
              <w:t>Indicators:</w:t>
            </w:r>
          </w:p>
          <w:p w14:paraId="75FDDF8E" w14:textId="77777777" w:rsidR="00A77B3E" w:rsidRDefault="00CB4887" w:rsidP="00A6056E">
            <w:pPr>
              <w:spacing w:before="100"/>
              <w:jc w:val="both"/>
              <w:rPr>
                <w:color w:val="000000"/>
              </w:rPr>
            </w:pPr>
            <w:r>
              <w:rPr>
                <w:color w:val="000000"/>
              </w:rPr>
              <w:t xml:space="preserve">1. Audio storytelling through five (5) podcasts to </w:t>
            </w:r>
            <w:proofErr w:type="spellStart"/>
            <w:r>
              <w:rPr>
                <w:color w:val="000000"/>
              </w:rPr>
              <w:t>rise</w:t>
            </w:r>
            <w:proofErr w:type="spellEnd"/>
            <w:r>
              <w:rPr>
                <w:color w:val="000000"/>
              </w:rPr>
              <w:t xml:space="preserve"> awareness of the projects financed from the HOME funds during the new period. Podcasts will be part of the regular podcasts published by the Ministry of the Interior.</w:t>
            </w:r>
          </w:p>
          <w:p w14:paraId="27764A0A" w14:textId="77777777" w:rsidR="00A77B3E" w:rsidRDefault="00CB4887" w:rsidP="00A6056E">
            <w:pPr>
              <w:spacing w:before="100"/>
              <w:jc w:val="both"/>
              <w:rPr>
                <w:color w:val="000000"/>
              </w:rPr>
            </w:pPr>
            <w:r>
              <w:rPr>
                <w:color w:val="000000"/>
              </w:rPr>
              <w:t>2. At least four (4) major information activities during the new period to present the achievements for the target audience.</w:t>
            </w:r>
          </w:p>
          <w:p w14:paraId="00033A6D" w14:textId="77777777" w:rsidR="00A77B3E" w:rsidRDefault="00CB4887" w:rsidP="00A6056E">
            <w:pPr>
              <w:spacing w:before="100"/>
              <w:jc w:val="both"/>
              <w:rPr>
                <w:color w:val="000000"/>
              </w:rPr>
            </w:pPr>
            <w:r>
              <w:rPr>
                <w:color w:val="000000"/>
              </w:rPr>
              <w:t>3. At least four (4) digital media content created, including visual content such as illustrations and video materials to introduce the HOME funds in Estonia.</w:t>
            </w:r>
          </w:p>
          <w:p w14:paraId="16E52471" w14:textId="77777777" w:rsidR="00A77B3E" w:rsidRDefault="00CB4887" w:rsidP="00A6056E">
            <w:pPr>
              <w:spacing w:before="100"/>
              <w:jc w:val="both"/>
              <w:rPr>
                <w:color w:val="000000"/>
              </w:rPr>
            </w:pPr>
            <w:r>
              <w:rPr>
                <w:color w:val="000000"/>
              </w:rPr>
              <w:t xml:space="preserve">4. New social media channels (Facebook, </w:t>
            </w:r>
            <w:proofErr w:type="spellStart"/>
            <w:r>
              <w:rPr>
                <w:color w:val="000000"/>
              </w:rPr>
              <w:t>Youtube</w:t>
            </w:r>
            <w:proofErr w:type="spellEnd"/>
            <w:r>
              <w:rPr>
                <w:color w:val="000000"/>
              </w:rPr>
              <w:t xml:space="preserve">) developed for the </w:t>
            </w:r>
            <w:proofErr w:type="gramStart"/>
            <w:r>
              <w:rPr>
                <w:color w:val="000000"/>
              </w:rPr>
              <w:t>Home</w:t>
            </w:r>
            <w:proofErr w:type="gramEnd"/>
            <w:r>
              <w:rPr>
                <w:color w:val="000000"/>
              </w:rPr>
              <w:t xml:space="preserve"> funds in Estonia to reach out to a wider audience. Creating new content and cross-referencing on other similar social media accounts to grow following. </w:t>
            </w:r>
          </w:p>
          <w:p w14:paraId="6FB3C968" w14:textId="77777777" w:rsidR="00A77B3E" w:rsidRDefault="00A77B3E" w:rsidP="00A6056E">
            <w:pPr>
              <w:spacing w:before="100"/>
              <w:jc w:val="both"/>
              <w:rPr>
                <w:color w:val="000000"/>
              </w:rPr>
            </w:pPr>
          </w:p>
        </w:tc>
      </w:tr>
    </w:tbl>
    <w:p w14:paraId="18CC1C92" w14:textId="77777777" w:rsidR="00A77B3E" w:rsidRDefault="00CB4887">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277" w:name="_Toc256000082"/>
      <w:r>
        <w:rPr>
          <w:rFonts w:ascii="Times New Roman" w:hAnsi="Times New Roman" w:cs="Times New Roman"/>
          <w:b w:val="0"/>
          <w:color w:val="000000"/>
          <w:sz w:val="24"/>
        </w:rPr>
        <w:lastRenderedPageBreak/>
        <w:t xml:space="preserve">8. Use of unit costs, lump sums, flat </w:t>
      </w:r>
      <w:proofErr w:type="gramStart"/>
      <w:r>
        <w:rPr>
          <w:rFonts w:ascii="Times New Roman" w:hAnsi="Times New Roman" w:cs="Times New Roman"/>
          <w:b w:val="0"/>
          <w:color w:val="000000"/>
          <w:sz w:val="24"/>
        </w:rPr>
        <w:t>rates</w:t>
      </w:r>
      <w:proofErr w:type="gramEnd"/>
      <w:r>
        <w:rPr>
          <w:rFonts w:ascii="Times New Roman" w:hAnsi="Times New Roman" w:cs="Times New Roman"/>
          <w:b w:val="0"/>
          <w:color w:val="000000"/>
          <w:sz w:val="24"/>
        </w:rPr>
        <w:t xml:space="preserve"> and financing not linked to costs</w:t>
      </w:r>
      <w:bookmarkEnd w:id="277"/>
    </w:p>
    <w:p w14:paraId="6970D7F7" w14:textId="77777777" w:rsidR="00A77B3E" w:rsidRDefault="00CB4887">
      <w:pPr>
        <w:spacing w:before="100"/>
        <w:rPr>
          <w:color w:val="000000"/>
          <w:sz w:val="16"/>
        </w:rPr>
      </w:pPr>
      <w:r>
        <w:rPr>
          <w:color w:val="000000"/>
        </w:rPr>
        <w:t>Reference: Articles 94 and 95 CPR</w:t>
      </w:r>
    </w:p>
    <w:p w14:paraId="291A1126"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3"/>
        <w:gridCol w:w="432"/>
        <w:gridCol w:w="365"/>
      </w:tblGrid>
      <w:tr w:rsidR="009C3F87" w14:paraId="2ADEECE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10A04A" w14:textId="77777777" w:rsidR="00A77B3E" w:rsidRDefault="00CB4887">
            <w:pPr>
              <w:spacing w:before="100"/>
              <w:jc w:val="center"/>
              <w:rPr>
                <w:color w:val="000000"/>
                <w:sz w:val="20"/>
              </w:rPr>
            </w:pPr>
            <w:r>
              <w:rPr>
                <w:color w:val="000000"/>
                <w:sz w:val="20"/>
              </w:rPr>
              <w:t>Intended use of Articles 94 and 95 CPR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E22DA4" w14:textId="77777777" w:rsidR="00A77B3E" w:rsidRDefault="00CB4887">
            <w:pPr>
              <w:spacing w:before="100"/>
              <w:jc w:val="center"/>
              <w:rPr>
                <w:color w:val="000000"/>
                <w:sz w:val="20"/>
              </w:rPr>
            </w:pPr>
            <w:r>
              <w:rPr>
                <w:color w:val="000000"/>
                <w:sz w:val="20"/>
              </w:rPr>
              <w:t>Yes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FDE8F5" w14:textId="77777777" w:rsidR="00A77B3E" w:rsidRDefault="00CB4887">
            <w:pPr>
              <w:spacing w:before="100"/>
              <w:jc w:val="center"/>
              <w:rPr>
                <w:color w:val="000000"/>
                <w:sz w:val="20"/>
              </w:rPr>
            </w:pPr>
            <w:r>
              <w:rPr>
                <w:color w:val="000000"/>
                <w:sz w:val="20"/>
              </w:rPr>
              <w:t>No</w:t>
            </w:r>
          </w:p>
        </w:tc>
      </w:tr>
      <w:tr w:rsidR="009C3F87" w14:paraId="00E3B5F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34057B" w14:textId="77777777" w:rsidR="00A77B3E" w:rsidRDefault="00CB4887">
            <w:pPr>
              <w:spacing w:before="100"/>
              <w:rPr>
                <w:color w:val="000000"/>
                <w:sz w:val="20"/>
              </w:rPr>
            </w:pPr>
            <w:r>
              <w:rPr>
                <w:color w:val="000000"/>
                <w:sz w:val="20"/>
              </w:rPr>
              <w:t xml:space="preserve">From the adoption, the </w:t>
            </w:r>
            <w:proofErr w:type="spellStart"/>
            <w:r>
              <w:rPr>
                <w:color w:val="000000"/>
                <w:sz w:val="20"/>
              </w:rPr>
              <w:t>programme</w:t>
            </w:r>
            <w:proofErr w:type="spellEnd"/>
            <w:r>
              <w:rPr>
                <w:color w:val="000000"/>
                <w:sz w:val="20"/>
              </w:rPr>
              <w:t xml:space="preserve"> will make use of reimbursement of the Union contribution based on unit costs, lump </w:t>
            </w:r>
            <w:proofErr w:type="gramStart"/>
            <w:r>
              <w:rPr>
                <w:color w:val="000000"/>
                <w:sz w:val="20"/>
              </w:rPr>
              <w:t>sums</w:t>
            </w:r>
            <w:proofErr w:type="gramEnd"/>
            <w:r>
              <w:rPr>
                <w:color w:val="000000"/>
                <w:sz w:val="20"/>
              </w:rPr>
              <w:t xml:space="preserve"> and flat rates under the priority according to Article 94 CPR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C3212A" w14:textId="77777777" w:rsidR="00A77B3E" w:rsidRDefault="00CB4887">
            <w:pPr>
              <w:spacing w:before="100"/>
              <w:rPr>
                <w:color w:val="000000"/>
                <w:sz w:val="20"/>
              </w:rPr>
            </w:pPr>
            <w:r>
              <w:rPr>
                <w:color w:val="000000"/>
                <w:sz w:val="20"/>
              </w:rPr>
              <w:fldChar w:fldCharType="begin">
                <w:ffData>
                  <w:name w:val=""/>
                  <w:enabled/>
                  <w:calcOnExit w:val="0"/>
                  <w:checkBox>
                    <w:size w:val="20"/>
                    <w:default w:val="0"/>
                    <w:checked w:val="0"/>
                  </w:checkBox>
                </w:ffData>
              </w:fldChar>
            </w:r>
            <w:r>
              <w:rPr>
                <w:color w:val="000000"/>
                <w:sz w:val="20"/>
              </w:rPr>
              <w:instrText xml:space="preserve"> FORMCHECKBOX </w:instrText>
            </w:r>
            <w:r w:rsidR="005346CE">
              <w:rPr>
                <w:color w:val="000000"/>
                <w:sz w:val="20"/>
              </w:rPr>
            </w:r>
            <w:r w:rsidR="005346CE">
              <w:rPr>
                <w:color w:val="000000"/>
                <w:sz w:val="20"/>
              </w:rPr>
              <w:fldChar w:fldCharType="separate"/>
            </w:r>
            <w:r>
              <w:rPr>
                <w:color w:val="000000"/>
                <w:sz w:val="20"/>
              </w:rPr>
              <w:fldChar w:fldCharType="end"/>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DC2E2A" w14:textId="77777777" w:rsidR="00A77B3E" w:rsidRDefault="00CB4887">
            <w:pPr>
              <w:spacing w:before="100"/>
              <w:rPr>
                <w:color w:val="000000"/>
                <w:sz w:val="20"/>
              </w:rPr>
            </w:pPr>
            <w:r>
              <w:rPr>
                <w:color w:val="000000"/>
                <w:sz w:val="20"/>
              </w:rPr>
              <w:fldChar w:fldCharType="begin">
                <w:ffData>
                  <w:name w:val=""/>
                  <w:enabled/>
                  <w:calcOnExit w:val="0"/>
                  <w:checkBox>
                    <w:size w:val="20"/>
                    <w:default w:val="1"/>
                    <w:checked/>
                  </w:checkBox>
                </w:ffData>
              </w:fldChar>
            </w:r>
            <w:r>
              <w:rPr>
                <w:color w:val="000000"/>
                <w:sz w:val="20"/>
              </w:rPr>
              <w:instrText xml:space="preserve"> FORMCHECKBOX </w:instrText>
            </w:r>
            <w:r w:rsidR="005346CE">
              <w:rPr>
                <w:color w:val="000000"/>
                <w:sz w:val="20"/>
              </w:rPr>
            </w:r>
            <w:r w:rsidR="005346CE">
              <w:rPr>
                <w:color w:val="000000"/>
                <w:sz w:val="20"/>
              </w:rPr>
              <w:fldChar w:fldCharType="separate"/>
            </w:r>
            <w:r>
              <w:rPr>
                <w:color w:val="000000"/>
                <w:sz w:val="20"/>
              </w:rPr>
              <w:fldChar w:fldCharType="end"/>
            </w:r>
            <w:r>
              <w:rPr>
                <w:color w:val="000000"/>
                <w:sz w:val="20"/>
              </w:rPr>
              <w:t xml:space="preserve"> </w:t>
            </w:r>
          </w:p>
        </w:tc>
      </w:tr>
      <w:tr w:rsidR="009C3F87" w14:paraId="7937C24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C75FE6" w14:textId="77777777" w:rsidR="00A77B3E" w:rsidRDefault="00CB4887">
            <w:pPr>
              <w:spacing w:before="100"/>
              <w:rPr>
                <w:color w:val="000000"/>
                <w:sz w:val="20"/>
              </w:rPr>
            </w:pPr>
            <w:r>
              <w:rPr>
                <w:color w:val="000000"/>
                <w:sz w:val="20"/>
              </w:rPr>
              <w:t xml:space="preserve">From the adoption, the </w:t>
            </w:r>
            <w:proofErr w:type="spellStart"/>
            <w:r>
              <w:rPr>
                <w:color w:val="000000"/>
                <w:sz w:val="20"/>
              </w:rPr>
              <w:t>programme</w:t>
            </w:r>
            <w:proofErr w:type="spellEnd"/>
            <w:r>
              <w:rPr>
                <w:color w:val="000000"/>
                <w:sz w:val="20"/>
              </w:rPr>
              <w:t xml:space="preserve"> will make use of reimbursement of the Union contribution based on financing not linked to costs according to Article 95 CPR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B6DEBD" w14:textId="77777777" w:rsidR="00A77B3E" w:rsidRDefault="00CB4887">
            <w:pPr>
              <w:spacing w:before="100"/>
              <w:rPr>
                <w:color w:val="000000"/>
                <w:sz w:val="20"/>
              </w:rPr>
            </w:pPr>
            <w:r>
              <w:rPr>
                <w:color w:val="000000"/>
                <w:sz w:val="20"/>
              </w:rPr>
              <w:fldChar w:fldCharType="begin">
                <w:ffData>
                  <w:name w:val=""/>
                  <w:enabled/>
                  <w:calcOnExit w:val="0"/>
                  <w:checkBox>
                    <w:size w:val="20"/>
                    <w:default w:val="0"/>
                    <w:checked w:val="0"/>
                  </w:checkBox>
                </w:ffData>
              </w:fldChar>
            </w:r>
            <w:r>
              <w:rPr>
                <w:color w:val="000000"/>
                <w:sz w:val="20"/>
              </w:rPr>
              <w:instrText xml:space="preserve"> FORMCHECKBOX </w:instrText>
            </w:r>
            <w:r w:rsidR="005346CE">
              <w:rPr>
                <w:color w:val="000000"/>
                <w:sz w:val="20"/>
              </w:rPr>
            </w:r>
            <w:r w:rsidR="005346CE">
              <w:rPr>
                <w:color w:val="000000"/>
                <w:sz w:val="20"/>
              </w:rPr>
              <w:fldChar w:fldCharType="separate"/>
            </w:r>
            <w:r>
              <w:rPr>
                <w:color w:val="000000"/>
                <w:sz w:val="20"/>
              </w:rPr>
              <w:fldChar w:fldCharType="end"/>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8BB1FB" w14:textId="77777777" w:rsidR="00A77B3E" w:rsidRDefault="00CB4887">
            <w:pPr>
              <w:spacing w:before="100"/>
              <w:rPr>
                <w:color w:val="000000"/>
                <w:sz w:val="20"/>
              </w:rPr>
            </w:pPr>
            <w:r>
              <w:rPr>
                <w:color w:val="000000"/>
                <w:sz w:val="20"/>
              </w:rPr>
              <w:fldChar w:fldCharType="begin">
                <w:ffData>
                  <w:name w:val=""/>
                  <w:enabled/>
                  <w:calcOnExit w:val="0"/>
                  <w:checkBox>
                    <w:size w:val="20"/>
                    <w:default w:val="1"/>
                    <w:checked/>
                  </w:checkBox>
                </w:ffData>
              </w:fldChar>
            </w:r>
            <w:r>
              <w:rPr>
                <w:color w:val="000000"/>
                <w:sz w:val="20"/>
              </w:rPr>
              <w:instrText xml:space="preserve"> FORMCHECKBOX </w:instrText>
            </w:r>
            <w:r w:rsidR="005346CE">
              <w:rPr>
                <w:color w:val="000000"/>
                <w:sz w:val="20"/>
              </w:rPr>
            </w:r>
            <w:r w:rsidR="005346CE">
              <w:rPr>
                <w:color w:val="000000"/>
                <w:sz w:val="20"/>
              </w:rPr>
              <w:fldChar w:fldCharType="separate"/>
            </w:r>
            <w:r>
              <w:rPr>
                <w:color w:val="000000"/>
                <w:sz w:val="20"/>
              </w:rPr>
              <w:fldChar w:fldCharType="end"/>
            </w:r>
            <w:r>
              <w:rPr>
                <w:color w:val="000000"/>
                <w:sz w:val="20"/>
              </w:rPr>
              <w:t xml:space="preserve"> </w:t>
            </w:r>
          </w:p>
        </w:tc>
      </w:tr>
    </w:tbl>
    <w:p w14:paraId="6B25CED3" w14:textId="77777777" w:rsidR="00A77B3E" w:rsidRDefault="00A77B3E">
      <w:pPr>
        <w:spacing w:before="100"/>
        <w:jc w:val="center"/>
        <w:rPr>
          <w:color w:val="000000"/>
          <w:sz w:val="20"/>
        </w:rPr>
        <w:sectPr w:rsidR="00A77B3E">
          <w:headerReference w:type="even" r:id="rId57"/>
          <w:headerReference w:type="default" r:id="rId58"/>
          <w:footerReference w:type="even" r:id="rId59"/>
          <w:footerReference w:type="default" r:id="rId60"/>
          <w:headerReference w:type="first" r:id="rId61"/>
          <w:footerReference w:type="first" r:id="rId62"/>
          <w:pgSz w:w="11906" w:h="16838"/>
          <w:pgMar w:top="720" w:right="936" w:bottom="864" w:left="720" w:header="0" w:footer="72" w:gutter="0"/>
          <w:cols w:space="720"/>
          <w:noEndnote/>
          <w:docGrid w:linePitch="360"/>
        </w:sectPr>
      </w:pPr>
    </w:p>
    <w:p w14:paraId="247C602D" w14:textId="77777777" w:rsidR="00A77B3E" w:rsidRDefault="00CB4887">
      <w:pPr>
        <w:pStyle w:val="Heading1"/>
        <w:spacing w:before="100" w:after="0"/>
        <w:rPr>
          <w:rFonts w:ascii="Times New Roman" w:hAnsi="Times New Roman" w:cs="Times New Roman"/>
          <w:b w:val="0"/>
          <w:color w:val="000000"/>
          <w:sz w:val="24"/>
        </w:rPr>
      </w:pPr>
      <w:bookmarkStart w:id="278" w:name="_Toc256000083"/>
      <w:r>
        <w:rPr>
          <w:rFonts w:ascii="Times New Roman" w:hAnsi="Times New Roman" w:cs="Times New Roman"/>
          <w:b w:val="0"/>
          <w:color w:val="000000"/>
          <w:sz w:val="24"/>
        </w:rPr>
        <w:lastRenderedPageBreak/>
        <w:t xml:space="preserve">Appendix 1: Union contribution based on unit costs, lump sums and flat </w:t>
      </w:r>
      <w:proofErr w:type="gramStart"/>
      <w:r>
        <w:rPr>
          <w:rFonts w:ascii="Times New Roman" w:hAnsi="Times New Roman" w:cs="Times New Roman"/>
          <w:b w:val="0"/>
          <w:color w:val="000000"/>
          <w:sz w:val="24"/>
        </w:rPr>
        <w:t>rates</w:t>
      </w:r>
      <w:bookmarkEnd w:id="278"/>
      <w:proofErr w:type="gramEnd"/>
    </w:p>
    <w:p w14:paraId="52826B00" w14:textId="77777777" w:rsidR="00A77B3E" w:rsidRDefault="00CB4887">
      <w:pPr>
        <w:pStyle w:val="Heading2"/>
        <w:spacing w:before="100" w:after="0"/>
        <w:rPr>
          <w:rFonts w:ascii="Times New Roman" w:hAnsi="Times New Roman" w:cs="Times New Roman"/>
          <w:b w:val="0"/>
          <w:i w:val="0"/>
          <w:color w:val="000000"/>
          <w:sz w:val="24"/>
        </w:rPr>
      </w:pPr>
      <w:bookmarkStart w:id="279" w:name="_Toc256000084"/>
      <w:r>
        <w:rPr>
          <w:rFonts w:ascii="Times New Roman" w:hAnsi="Times New Roman" w:cs="Times New Roman"/>
          <w:b w:val="0"/>
          <w:i w:val="0"/>
          <w:color w:val="000000"/>
          <w:sz w:val="24"/>
        </w:rPr>
        <w:t>A. Summary of the main elements</w:t>
      </w:r>
      <w:bookmarkEnd w:id="279"/>
    </w:p>
    <w:p w14:paraId="704FB1DE"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4"/>
        <w:gridCol w:w="1497"/>
        <w:gridCol w:w="1298"/>
        <w:gridCol w:w="1996"/>
        <w:gridCol w:w="1298"/>
        <w:gridCol w:w="1996"/>
        <w:gridCol w:w="1498"/>
        <w:gridCol w:w="1198"/>
        <w:gridCol w:w="1497"/>
      </w:tblGrid>
      <w:tr w:rsidR="009C3F87" w14:paraId="4137B099" w14:textId="77777777">
        <w:trPr>
          <w:tblHeader/>
        </w:trPr>
        <w:tc>
          <w:tcPr>
            <w:tcW w:w="29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678DCE" w14:textId="77777777" w:rsidR="00A77B3E" w:rsidRDefault="00CB4887">
            <w:pPr>
              <w:spacing w:before="100"/>
              <w:jc w:val="center"/>
              <w:rPr>
                <w:color w:val="000000"/>
                <w:sz w:val="12"/>
              </w:rPr>
            </w:pPr>
            <w:r>
              <w:rPr>
                <w:color w:val="000000"/>
                <w:sz w:val="12"/>
              </w:rPr>
              <w:t>Specific objective</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B7F0EC" w14:textId="77777777" w:rsidR="00A77B3E" w:rsidRDefault="00CB4887">
            <w:pPr>
              <w:spacing w:before="100"/>
              <w:jc w:val="center"/>
              <w:rPr>
                <w:color w:val="000000"/>
                <w:sz w:val="12"/>
              </w:rPr>
            </w:pPr>
            <w:r>
              <w:rPr>
                <w:color w:val="000000"/>
                <w:sz w:val="12"/>
              </w:rPr>
              <w:t>Estimated proportion of the total financial allocation within the specific objective to which the SCO will be applied in %</w:t>
            </w:r>
          </w:p>
        </w:tc>
        <w:tc>
          <w:tcPr>
            <w:tcW w:w="33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A28CD1" w14:textId="77777777" w:rsidR="00A77B3E" w:rsidRDefault="00CB4887">
            <w:pPr>
              <w:spacing w:before="100"/>
              <w:jc w:val="center"/>
              <w:rPr>
                <w:color w:val="000000"/>
                <w:sz w:val="12"/>
              </w:rPr>
            </w:pPr>
            <w:r>
              <w:rPr>
                <w:color w:val="000000"/>
                <w:sz w:val="12"/>
              </w:rPr>
              <w:t>Type(s) of operation covered</w:t>
            </w:r>
          </w:p>
        </w:tc>
        <w:tc>
          <w:tcPr>
            <w:tcW w:w="33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00E3CD" w14:textId="77777777" w:rsidR="00A77B3E" w:rsidRDefault="00CB4887">
            <w:pPr>
              <w:spacing w:before="100"/>
              <w:jc w:val="center"/>
              <w:rPr>
                <w:color w:val="000000"/>
                <w:sz w:val="12"/>
              </w:rPr>
            </w:pPr>
            <w:r>
              <w:rPr>
                <w:color w:val="000000"/>
                <w:sz w:val="12"/>
              </w:rPr>
              <w:t>Indicator triggering reimbursement (2)</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2FF9F3" w14:textId="77777777" w:rsidR="00A77B3E" w:rsidRDefault="00CB4887">
            <w:pPr>
              <w:spacing w:before="100"/>
              <w:jc w:val="center"/>
              <w:rPr>
                <w:color w:val="000000"/>
                <w:sz w:val="12"/>
              </w:rPr>
            </w:pPr>
            <w:r>
              <w:rPr>
                <w:color w:val="000000"/>
                <w:sz w:val="12"/>
              </w:rPr>
              <w:t>Unit of measurement for the indicator triggering reimbursement</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94CE40" w14:textId="77777777" w:rsidR="00A77B3E" w:rsidRDefault="00CB4887">
            <w:pPr>
              <w:spacing w:before="100"/>
              <w:jc w:val="center"/>
              <w:rPr>
                <w:color w:val="000000"/>
                <w:sz w:val="12"/>
              </w:rPr>
            </w:pPr>
            <w:r>
              <w:rPr>
                <w:color w:val="000000"/>
                <w:sz w:val="12"/>
              </w:rPr>
              <w:t xml:space="preserve">Type of SCO (standard scale of unit costs, lump </w:t>
            </w:r>
            <w:proofErr w:type="gramStart"/>
            <w:r>
              <w:rPr>
                <w:color w:val="000000"/>
                <w:sz w:val="12"/>
              </w:rPr>
              <w:t>sums</w:t>
            </w:r>
            <w:proofErr w:type="gramEnd"/>
            <w:r>
              <w:rPr>
                <w:color w:val="000000"/>
                <w:sz w:val="12"/>
              </w:rPr>
              <w:t xml:space="preserve"> or flat rates)</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B9211B" w14:textId="77777777" w:rsidR="00A77B3E" w:rsidRDefault="00CB4887">
            <w:pPr>
              <w:spacing w:before="100"/>
              <w:jc w:val="center"/>
              <w:rPr>
                <w:color w:val="000000"/>
                <w:sz w:val="12"/>
              </w:rPr>
            </w:pPr>
            <w:r>
              <w:rPr>
                <w:color w:val="000000"/>
                <w:sz w:val="12"/>
              </w:rPr>
              <w:t>Amount (in EUR) or percentage (in case of flat rates) of the SCO</w:t>
            </w:r>
          </w:p>
        </w:tc>
      </w:tr>
      <w:tr w:rsidR="009C3F87" w14:paraId="1B4972C5" w14:textId="77777777">
        <w:trPr>
          <w:tblHeader/>
        </w:trPr>
        <w:tc>
          <w:tcPr>
            <w:tcW w:w="29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7EA25F" w14:textId="77777777" w:rsidR="00A77B3E" w:rsidRDefault="00A77B3E">
            <w:pPr>
              <w:spacing w:before="100"/>
              <w:jc w:val="center"/>
              <w:rPr>
                <w:color w:val="000000"/>
                <w:sz w:val="12"/>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27C03F" w14:textId="77777777" w:rsidR="00A77B3E" w:rsidRDefault="00A77B3E">
            <w:pPr>
              <w:spacing w:before="100"/>
              <w:jc w:val="center"/>
              <w:rPr>
                <w:color w:val="000000"/>
                <w:sz w:val="12"/>
              </w:rPr>
            </w:pPr>
          </w:p>
        </w:tc>
        <w:tc>
          <w:tcPr>
            <w:tcW w:w="13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071165" w14:textId="77777777" w:rsidR="00A77B3E" w:rsidRDefault="00CB4887">
            <w:pPr>
              <w:spacing w:before="100"/>
              <w:jc w:val="center"/>
              <w:rPr>
                <w:color w:val="000000"/>
                <w:sz w:val="12"/>
              </w:rPr>
            </w:pPr>
            <w:proofErr w:type="gramStart"/>
            <w:r>
              <w:rPr>
                <w:color w:val="000000"/>
                <w:sz w:val="12"/>
              </w:rPr>
              <w:t>Code(</w:t>
            </w:r>
            <w:proofErr w:type="gramEnd"/>
            <w:r>
              <w:rPr>
                <w:color w:val="000000"/>
                <w:sz w:val="12"/>
              </w:rPr>
              <w:t>1)</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3327BB" w14:textId="77777777" w:rsidR="00A77B3E" w:rsidRDefault="00CB4887">
            <w:pPr>
              <w:spacing w:before="100"/>
              <w:jc w:val="center"/>
              <w:rPr>
                <w:color w:val="000000"/>
                <w:sz w:val="12"/>
              </w:rPr>
            </w:pPr>
            <w:r>
              <w:rPr>
                <w:color w:val="000000"/>
                <w:sz w:val="12"/>
              </w:rPr>
              <w:t>Description</w:t>
            </w:r>
          </w:p>
        </w:tc>
        <w:tc>
          <w:tcPr>
            <w:tcW w:w="13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881B2F" w14:textId="77777777" w:rsidR="00A77B3E" w:rsidRDefault="00CB4887">
            <w:pPr>
              <w:spacing w:before="100"/>
              <w:jc w:val="center"/>
              <w:rPr>
                <w:color w:val="000000"/>
                <w:sz w:val="12"/>
              </w:rPr>
            </w:pPr>
            <w:proofErr w:type="gramStart"/>
            <w:r>
              <w:rPr>
                <w:color w:val="000000"/>
                <w:sz w:val="12"/>
              </w:rPr>
              <w:t>Code(</w:t>
            </w:r>
            <w:proofErr w:type="gramEnd"/>
            <w:r>
              <w:rPr>
                <w:color w:val="000000"/>
                <w:sz w:val="12"/>
              </w:rPr>
              <w:t>2)</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87A347" w14:textId="77777777" w:rsidR="00A77B3E" w:rsidRDefault="00CB4887">
            <w:pPr>
              <w:spacing w:before="100"/>
              <w:jc w:val="center"/>
              <w:rPr>
                <w:color w:val="000000"/>
                <w:sz w:val="12"/>
              </w:rPr>
            </w:pPr>
            <w:r>
              <w:rPr>
                <w:color w:val="000000"/>
                <w:sz w:val="12"/>
              </w:rPr>
              <w:t>Description</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8FC663" w14:textId="77777777" w:rsidR="00A77B3E" w:rsidRDefault="00A77B3E">
            <w:pPr>
              <w:spacing w:before="100"/>
              <w:jc w:val="center"/>
              <w:rPr>
                <w:color w:val="000000"/>
                <w:sz w:val="12"/>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BABDDF" w14:textId="77777777" w:rsidR="00A77B3E" w:rsidRDefault="00A77B3E">
            <w:pPr>
              <w:spacing w:before="100"/>
              <w:jc w:val="center"/>
              <w:rPr>
                <w:color w:val="000000"/>
                <w:sz w:val="12"/>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13023B" w14:textId="77777777" w:rsidR="00A77B3E" w:rsidRDefault="00A77B3E">
            <w:pPr>
              <w:spacing w:before="100"/>
              <w:jc w:val="center"/>
              <w:rPr>
                <w:color w:val="000000"/>
                <w:sz w:val="12"/>
              </w:rPr>
            </w:pPr>
          </w:p>
        </w:tc>
      </w:tr>
    </w:tbl>
    <w:p w14:paraId="6BC4A12B" w14:textId="77777777" w:rsidR="00A77B3E" w:rsidRDefault="00CB4887">
      <w:pPr>
        <w:spacing w:before="100"/>
        <w:rPr>
          <w:color w:val="000000"/>
          <w:sz w:val="12"/>
        </w:rPr>
      </w:pPr>
      <w:r>
        <w:rPr>
          <w:color w:val="000000"/>
          <w:sz w:val="12"/>
        </w:rPr>
        <w:t>(1) This refers to the code in Annex VI of the AMIF, BMVI and ISF Regulations</w:t>
      </w:r>
    </w:p>
    <w:p w14:paraId="7167D1E6" w14:textId="77777777" w:rsidR="00A77B3E" w:rsidRDefault="00CB4887">
      <w:pPr>
        <w:spacing w:before="100"/>
        <w:rPr>
          <w:color w:val="000000"/>
          <w:sz w:val="12"/>
        </w:rPr>
      </w:pPr>
      <w:r>
        <w:rPr>
          <w:color w:val="000000"/>
          <w:sz w:val="12"/>
        </w:rPr>
        <w:t>(2) This refers to the code of a common indicator, if applicable</w:t>
      </w:r>
    </w:p>
    <w:p w14:paraId="36EC5852" w14:textId="77777777" w:rsidR="00A77B3E" w:rsidRDefault="00A77B3E">
      <w:pPr>
        <w:spacing w:before="100"/>
        <w:rPr>
          <w:color w:val="000000"/>
        </w:rPr>
        <w:sectPr w:rsidR="00A77B3E">
          <w:headerReference w:type="even" r:id="rId63"/>
          <w:headerReference w:type="default" r:id="rId64"/>
          <w:footerReference w:type="even" r:id="rId65"/>
          <w:footerReference w:type="default" r:id="rId66"/>
          <w:headerReference w:type="first" r:id="rId67"/>
          <w:footerReference w:type="first" r:id="rId68"/>
          <w:pgSz w:w="16838" w:h="11906" w:orient="landscape"/>
          <w:pgMar w:top="720" w:right="720" w:bottom="864" w:left="936" w:header="288" w:footer="72" w:gutter="0"/>
          <w:cols w:space="720"/>
          <w:noEndnote/>
          <w:docGrid w:linePitch="360"/>
        </w:sectPr>
      </w:pPr>
    </w:p>
    <w:p w14:paraId="24050DB2" w14:textId="77777777" w:rsidR="00A77B3E" w:rsidRDefault="00CB4887">
      <w:pPr>
        <w:spacing w:before="100"/>
        <w:rPr>
          <w:color w:val="000000"/>
        </w:rPr>
      </w:pPr>
      <w:r>
        <w:rPr>
          <w:color w:val="000000"/>
        </w:rPr>
        <w:lastRenderedPageBreak/>
        <w:t xml:space="preserve">Appendix 1: Union contribution based on unit costs, lump sums and flat </w:t>
      </w:r>
      <w:proofErr w:type="gramStart"/>
      <w:r>
        <w:rPr>
          <w:color w:val="000000"/>
        </w:rPr>
        <w:t>rates</w:t>
      </w:r>
      <w:proofErr w:type="gramEnd"/>
    </w:p>
    <w:p w14:paraId="70EB1936" w14:textId="77777777" w:rsidR="00A77B3E" w:rsidRDefault="00CB4887">
      <w:pPr>
        <w:pStyle w:val="Heading2"/>
        <w:spacing w:before="100" w:after="0"/>
        <w:rPr>
          <w:rFonts w:ascii="Times New Roman" w:hAnsi="Times New Roman" w:cs="Times New Roman"/>
          <w:b w:val="0"/>
          <w:i w:val="0"/>
          <w:color w:val="000000"/>
          <w:sz w:val="24"/>
        </w:rPr>
      </w:pPr>
      <w:bookmarkStart w:id="280" w:name="_Toc256000085"/>
      <w:r>
        <w:rPr>
          <w:rFonts w:ascii="Times New Roman" w:hAnsi="Times New Roman" w:cs="Times New Roman"/>
          <w:b w:val="0"/>
          <w:i w:val="0"/>
          <w:color w:val="000000"/>
          <w:sz w:val="24"/>
        </w:rPr>
        <w:t>B. Details by type of operation</w:t>
      </w:r>
      <w:bookmarkEnd w:id="280"/>
    </w:p>
    <w:p w14:paraId="06332BA0" w14:textId="77777777" w:rsidR="00A77B3E" w:rsidRDefault="00A77B3E">
      <w:pPr>
        <w:spacing w:before="100"/>
        <w:rPr>
          <w:color w:val="000000"/>
        </w:rPr>
        <w:sectPr w:rsidR="00A77B3E">
          <w:pgSz w:w="16838" w:h="11906" w:orient="landscape"/>
          <w:pgMar w:top="720" w:right="720" w:bottom="864" w:left="936" w:header="288" w:footer="72" w:gutter="0"/>
          <w:cols w:space="720"/>
          <w:noEndnote/>
          <w:docGrid w:linePitch="360"/>
        </w:sectPr>
      </w:pPr>
    </w:p>
    <w:p w14:paraId="741D481A" w14:textId="77777777" w:rsidR="00A77B3E" w:rsidRDefault="00CB4887">
      <w:pPr>
        <w:pStyle w:val="Heading2"/>
        <w:spacing w:before="100" w:after="0"/>
        <w:rPr>
          <w:rFonts w:ascii="Times New Roman" w:hAnsi="Times New Roman" w:cs="Times New Roman"/>
          <w:b w:val="0"/>
          <w:i w:val="0"/>
          <w:color w:val="000000"/>
          <w:sz w:val="24"/>
        </w:rPr>
      </w:pPr>
      <w:bookmarkStart w:id="281" w:name="_Toc256000086"/>
      <w:r>
        <w:rPr>
          <w:rFonts w:ascii="Times New Roman" w:hAnsi="Times New Roman" w:cs="Times New Roman"/>
          <w:b w:val="0"/>
          <w:i w:val="0"/>
          <w:color w:val="000000"/>
          <w:sz w:val="24"/>
        </w:rPr>
        <w:lastRenderedPageBreak/>
        <w:t xml:space="preserve">C. Calculation of the standard scale of unit costs, lump </w:t>
      </w:r>
      <w:proofErr w:type="gramStart"/>
      <w:r>
        <w:rPr>
          <w:rFonts w:ascii="Times New Roman" w:hAnsi="Times New Roman" w:cs="Times New Roman"/>
          <w:b w:val="0"/>
          <w:i w:val="0"/>
          <w:color w:val="000000"/>
          <w:sz w:val="24"/>
        </w:rPr>
        <w:t>sums</w:t>
      </w:r>
      <w:proofErr w:type="gramEnd"/>
      <w:r>
        <w:rPr>
          <w:rFonts w:ascii="Times New Roman" w:hAnsi="Times New Roman" w:cs="Times New Roman"/>
          <w:b w:val="0"/>
          <w:i w:val="0"/>
          <w:color w:val="000000"/>
          <w:sz w:val="24"/>
        </w:rPr>
        <w:t xml:space="preserve"> or flat rates</w:t>
      </w:r>
      <w:bookmarkEnd w:id="281"/>
    </w:p>
    <w:p w14:paraId="22640961" w14:textId="77777777" w:rsidR="00A77B3E" w:rsidRDefault="00CB4887">
      <w:pPr>
        <w:pStyle w:val="Heading4"/>
        <w:spacing w:before="100" w:after="0"/>
        <w:rPr>
          <w:b w:val="0"/>
          <w:color w:val="000000"/>
          <w:sz w:val="24"/>
        </w:rPr>
      </w:pPr>
      <w:bookmarkStart w:id="282" w:name="_Toc256000087"/>
      <w:r>
        <w:rPr>
          <w:b w:val="0"/>
          <w:color w:val="000000"/>
          <w:sz w:val="24"/>
        </w:rPr>
        <w:t xml:space="preserve">1. Source of data used to calculate the standard scale of unit costs, lump </w:t>
      </w:r>
      <w:proofErr w:type="gramStart"/>
      <w:r>
        <w:rPr>
          <w:b w:val="0"/>
          <w:color w:val="000000"/>
          <w:sz w:val="24"/>
        </w:rPr>
        <w:t>sums</w:t>
      </w:r>
      <w:proofErr w:type="gramEnd"/>
      <w:r>
        <w:rPr>
          <w:b w:val="0"/>
          <w:color w:val="000000"/>
          <w:sz w:val="24"/>
        </w:rPr>
        <w:t xml:space="preserve"> or flat rates (who produced, collected and recorded the data, where the data is stored, cut-off dates, validation, etc.)</w:t>
      </w:r>
      <w:bookmarkEnd w:id="282"/>
    </w:p>
    <w:p w14:paraId="72C8927F" w14:textId="77777777" w:rsidR="00A77B3E" w:rsidRDefault="00A77B3E">
      <w:pPr>
        <w:spacing w:before="100"/>
        <w:rPr>
          <w:color w:val="000000"/>
          <w:sz w:val="12"/>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8"/>
      </w:tblGrid>
      <w:tr w:rsidR="009C3F87" w14:paraId="552C2837" w14:textId="77777777">
        <w:tc>
          <w:tcPr>
            <w:tcW w:w="1667" w:type="pct"/>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13A8FE30" w14:textId="77777777" w:rsidR="00A77B3E" w:rsidRDefault="00A77B3E">
            <w:pPr>
              <w:spacing w:before="100"/>
              <w:rPr>
                <w:color w:val="000000"/>
              </w:rPr>
            </w:pPr>
          </w:p>
        </w:tc>
      </w:tr>
    </w:tbl>
    <w:p w14:paraId="1A0FA957" w14:textId="77777777" w:rsidR="00A77B3E" w:rsidRDefault="00CB4887">
      <w:pPr>
        <w:pStyle w:val="Heading4"/>
        <w:spacing w:before="100" w:after="0"/>
        <w:rPr>
          <w:b w:val="0"/>
          <w:color w:val="000000"/>
          <w:sz w:val="24"/>
        </w:rPr>
      </w:pPr>
      <w:r>
        <w:rPr>
          <w:b w:val="0"/>
          <w:color w:val="000000"/>
          <w:sz w:val="24"/>
        </w:rPr>
        <w:br w:type="page"/>
      </w:r>
      <w:bookmarkStart w:id="283" w:name="_Toc256000088"/>
      <w:r>
        <w:rPr>
          <w:b w:val="0"/>
          <w:color w:val="000000"/>
          <w:sz w:val="24"/>
        </w:rPr>
        <w:lastRenderedPageBreak/>
        <w:t>2. Please specify why the proposed method and calculation based on Article 94(2) CPR is relevant to the type of operation.</w:t>
      </w:r>
      <w:bookmarkEnd w:id="283"/>
    </w:p>
    <w:p w14:paraId="65E01C89" w14:textId="77777777" w:rsidR="00A77B3E" w:rsidRDefault="00A77B3E">
      <w:pPr>
        <w:spacing w:before="100"/>
        <w:rPr>
          <w:color w:val="000000"/>
          <w:sz w:val="12"/>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8"/>
      </w:tblGrid>
      <w:tr w:rsidR="009C3F87" w14:paraId="42493474" w14:textId="77777777">
        <w:tc>
          <w:tcPr>
            <w:tcW w:w="1667" w:type="pct"/>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61B39ADE" w14:textId="77777777" w:rsidR="00A77B3E" w:rsidRDefault="00A77B3E">
            <w:pPr>
              <w:spacing w:before="100"/>
              <w:rPr>
                <w:color w:val="000000"/>
              </w:rPr>
            </w:pPr>
          </w:p>
        </w:tc>
      </w:tr>
    </w:tbl>
    <w:p w14:paraId="0D6E1F02" w14:textId="77777777" w:rsidR="00A77B3E" w:rsidRDefault="00CB4887">
      <w:pPr>
        <w:pStyle w:val="Heading4"/>
        <w:spacing w:before="100" w:after="0"/>
        <w:rPr>
          <w:b w:val="0"/>
          <w:color w:val="000000"/>
          <w:sz w:val="24"/>
        </w:rPr>
      </w:pPr>
      <w:r>
        <w:rPr>
          <w:b w:val="0"/>
          <w:color w:val="000000"/>
          <w:sz w:val="24"/>
        </w:rPr>
        <w:br w:type="page"/>
      </w:r>
      <w:bookmarkStart w:id="284" w:name="_Toc256000089"/>
      <w:r>
        <w:rPr>
          <w:b w:val="0"/>
          <w:color w:val="000000"/>
          <w:sz w:val="24"/>
        </w:rPr>
        <w:lastRenderedPageBreak/>
        <w:t xml:space="preserve">3. Please specify how the calculations were made, </w:t>
      </w:r>
      <w:proofErr w:type="gramStart"/>
      <w:r>
        <w:rPr>
          <w:b w:val="0"/>
          <w:color w:val="000000"/>
          <w:sz w:val="24"/>
        </w:rPr>
        <w:t>in particular including</w:t>
      </w:r>
      <w:proofErr w:type="gramEnd"/>
      <w:r>
        <w:rPr>
          <w:b w:val="0"/>
          <w:color w:val="000000"/>
          <w:sz w:val="24"/>
        </w:rPr>
        <w:t xml:space="preserve"> any assumptions made in terms of quality or quantities. Where relevant, statistical evidence and benchmarks should be used and, if requested, provided in a format that is usable by the Commission.</w:t>
      </w:r>
      <w:bookmarkEnd w:id="284"/>
    </w:p>
    <w:p w14:paraId="54A85389" w14:textId="77777777" w:rsidR="00A77B3E" w:rsidRDefault="00A77B3E">
      <w:pPr>
        <w:spacing w:before="100"/>
        <w:rPr>
          <w:color w:val="000000"/>
          <w:sz w:val="12"/>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8"/>
      </w:tblGrid>
      <w:tr w:rsidR="009C3F87" w14:paraId="1750E0DF" w14:textId="77777777">
        <w:tc>
          <w:tcPr>
            <w:tcW w:w="1667" w:type="pct"/>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5899975E" w14:textId="77777777" w:rsidR="00A77B3E" w:rsidRDefault="00A77B3E">
            <w:pPr>
              <w:spacing w:before="100"/>
              <w:rPr>
                <w:color w:val="000000"/>
              </w:rPr>
            </w:pPr>
          </w:p>
        </w:tc>
      </w:tr>
    </w:tbl>
    <w:p w14:paraId="14CF77D2" w14:textId="77777777" w:rsidR="00A77B3E" w:rsidRDefault="00CB4887">
      <w:pPr>
        <w:pStyle w:val="Heading4"/>
        <w:spacing w:before="100" w:after="0"/>
        <w:rPr>
          <w:b w:val="0"/>
          <w:color w:val="000000"/>
          <w:sz w:val="24"/>
        </w:rPr>
      </w:pPr>
      <w:r>
        <w:rPr>
          <w:b w:val="0"/>
          <w:color w:val="000000"/>
          <w:sz w:val="24"/>
        </w:rPr>
        <w:br w:type="page"/>
      </w:r>
      <w:bookmarkStart w:id="285" w:name="_Toc256000090"/>
      <w:r>
        <w:rPr>
          <w:b w:val="0"/>
          <w:color w:val="000000"/>
          <w:sz w:val="24"/>
        </w:rPr>
        <w:lastRenderedPageBreak/>
        <w:t xml:space="preserve">4. Please explain how you have ensured that only eligible expenditure was included in the calculation of the standard scale of unit cost, lump </w:t>
      </w:r>
      <w:proofErr w:type="gramStart"/>
      <w:r>
        <w:rPr>
          <w:b w:val="0"/>
          <w:color w:val="000000"/>
          <w:sz w:val="24"/>
        </w:rPr>
        <w:t>sum</w:t>
      </w:r>
      <w:proofErr w:type="gramEnd"/>
      <w:r>
        <w:rPr>
          <w:b w:val="0"/>
          <w:color w:val="000000"/>
          <w:sz w:val="24"/>
        </w:rPr>
        <w:t xml:space="preserve"> or flat rate.</w:t>
      </w:r>
      <w:bookmarkEnd w:id="285"/>
    </w:p>
    <w:p w14:paraId="76347E97" w14:textId="77777777" w:rsidR="00A77B3E" w:rsidRDefault="00A77B3E">
      <w:pPr>
        <w:spacing w:before="100"/>
        <w:rPr>
          <w:color w:val="000000"/>
          <w:sz w:val="12"/>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8"/>
      </w:tblGrid>
      <w:tr w:rsidR="009C3F87" w14:paraId="508B79FF" w14:textId="77777777">
        <w:tc>
          <w:tcPr>
            <w:tcW w:w="1667" w:type="pct"/>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56E955C0" w14:textId="77777777" w:rsidR="00A77B3E" w:rsidRDefault="00A77B3E">
            <w:pPr>
              <w:spacing w:before="100"/>
              <w:rPr>
                <w:color w:val="000000"/>
              </w:rPr>
            </w:pPr>
          </w:p>
        </w:tc>
      </w:tr>
    </w:tbl>
    <w:p w14:paraId="11D3FDE9" w14:textId="77777777" w:rsidR="00A77B3E" w:rsidRDefault="00CB4887">
      <w:pPr>
        <w:pStyle w:val="Heading4"/>
        <w:spacing w:before="100" w:after="0"/>
        <w:rPr>
          <w:b w:val="0"/>
          <w:color w:val="000000"/>
          <w:sz w:val="24"/>
        </w:rPr>
      </w:pPr>
      <w:r>
        <w:rPr>
          <w:b w:val="0"/>
          <w:color w:val="000000"/>
          <w:sz w:val="24"/>
        </w:rPr>
        <w:br w:type="page"/>
      </w:r>
      <w:bookmarkStart w:id="286" w:name="_Toc256000091"/>
      <w:r>
        <w:rPr>
          <w:b w:val="0"/>
          <w:color w:val="000000"/>
          <w:sz w:val="24"/>
        </w:rPr>
        <w:lastRenderedPageBreak/>
        <w:t>5. Assessment of the audit authority(</w:t>
      </w:r>
      <w:proofErr w:type="spellStart"/>
      <w:r>
        <w:rPr>
          <w:b w:val="0"/>
          <w:color w:val="000000"/>
          <w:sz w:val="24"/>
        </w:rPr>
        <w:t>ies</w:t>
      </w:r>
      <w:proofErr w:type="spellEnd"/>
      <w:r>
        <w:rPr>
          <w:b w:val="0"/>
          <w:color w:val="000000"/>
          <w:sz w:val="24"/>
        </w:rPr>
        <w:t xml:space="preserve">) of the calculation methodology and amounts and the arrangements to ensure the verification, quality, </w:t>
      </w:r>
      <w:proofErr w:type="gramStart"/>
      <w:r>
        <w:rPr>
          <w:b w:val="0"/>
          <w:color w:val="000000"/>
          <w:sz w:val="24"/>
        </w:rPr>
        <w:t>collection</w:t>
      </w:r>
      <w:proofErr w:type="gramEnd"/>
      <w:r>
        <w:rPr>
          <w:b w:val="0"/>
          <w:color w:val="000000"/>
          <w:sz w:val="24"/>
        </w:rPr>
        <w:t xml:space="preserve"> and storage of data.</w:t>
      </w:r>
      <w:bookmarkEnd w:id="286"/>
    </w:p>
    <w:p w14:paraId="0CC0980F" w14:textId="77777777" w:rsidR="00A77B3E" w:rsidRDefault="00A77B3E">
      <w:pPr>
        <w:spacing w:before="100"/>
        <w:rPr>
          <w:color w:val="000000"/>
          <w:sz w:val="12"/>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8"/>
      </w:tblGrid>
      <w:tr w:rsidR="009C3F87" w14:paraId="420B0281" w14:textId="77777777">
        <w:tc>
          <w:tcPr>
            <w:tcW w:w="1667" w:type="pct"/>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539624B4" w14:textId="77777777" w:rsidR="00A77B3E" w:rsidRDefault="00A77B3E">
            <w:pPr>
              <w:spacing w:before="100"/>
              <w:rPr>
                <w:color w:val="000000"/>
              </w:rPr>
            </w:pPr>
          </w:p>
        </w:tc>
      </w:tr>
    </w:tbl>
    <w:p w14:paraId="3B6BE508" w14:textId="77777777" w:rsidR="00A77B3E" w:rsidRDefault="00A77B3E">
      <w:pPr>
        <w:spacing w:before="100"/>
        <w:rPr>
          <w:color w:val="000000"/>
        </w:rPr>
        <w:sectPr w:rsidR="00A77B3E">
          <w:headerReference w:type="even" r:id="rId69"/>
          <w:headerReference w:type="default" r:id="rId70"/>
          <w:footerReference w:type="even" r:id="rId71"/>
          <w:footerReference w:type="default" r:id="rId72"/>
          <w:headerReference w:type="first" r:id="rId73"/>
          <w:footerReference w:type="first" r:id="rId74"/>
          <w:pgSz w:w="11906" w:h="16838"/>
          <w:pgMar w:top="720" w:right="936" w:bottom="864" w:left="720" w:header="0" w:footer="72" w:gutter="0"/>
          <w:cols w:space="720"/>
          <w:noEndnote/>
          <w:docGrid w:linePitch="360"/>
        </w:sectPr>
      </w:pPr>
    </w:p>
    <w:p w14:paraId="353E3967" w14:textId="77777777" w:rsidR="00A77B3E" w:rsidRDefault="00CB4887">
      <w:pPr>
        <w:pStyle w:val="Heading1"/>
        <w:spacing w:before="100" w:after="0"/>
        <w:rPr>
          <w:rFonts w:ascii="Times New Roman" w:hAnsi="Times New Roman" w:cs="Times New Roman"/>
          <w:b w:val="0"/>
          <w:color w:val="000000"/>
          <w:sz w:val="24"/>
        </w:rPr>
      </w:pPr>
      <w:bookmarkStart w:id="287" w:name="_Toc256000092"/>
      <w:r>
        <w:rPr>
          <w:rFonts w:ascii="Times New Roman" w:hAnsi="Times New Roman" w:cs="Times New Roman"/>
          <w:b w:val="0"/>
          <w:color w:val="000000"/>
          <w:sz w:val="24"/>
        </w:rPr>
        <w:lastRenderedPageBreak/>
        <w:t xml:space="preserve">Appendix 2: Union contribution based on financing not linked to </w:t>
      </w:r>
      <w:proofErr w:type="gramStart"/>
      <w:r>
        <w:rPr>
          <w:rFonts w:ascii="Times New Roman" w:hAnsi="Times New Roman" w:cs="Times New Roman"/>
          <w:b w:val="0"/>
          <w:color w:val="000000"/>
          <w:sz w:val="24"/>
        </w:rPr>
        <w:t>costs</w:t>
      </w:r>
      <w:bookmarkEnd w:id="287"/>
      <w:proofErr w:type="gramEnd"/>
    </w:p>
    <w:p w14:paraId="2F2CE190" w14:textId="77777777" w:rsidR="00A77B3E" w:rsidRDefault="00CB4887">
      <w:pPr>
        <w:pStyle w:val="Heading2"/>
        <w:spacing w:before="100" w:after="0"/>
        <w:rPr>
          <w:rFonts w:ascii="Times New Roman" w:hAnsi="Times New Roman" w:cs="Times New Roman"/>
          <w:b w:val="0"/>
          <w:i w:val="0"/>
          <w:color w:val="000000"/>
          <w:sz w:val="24"/>
        </w:rPr>
      </w:pPr>
      <w:bookmarkStart w:id="288" w:name="_Toc256000093"/>
      <w:r>
        <w:rPr>
          <w:rFonts w:ascii="Times New Roman" w:hAnsi="Times New Roman" w:cs="Times New Roman"/>
          <w:b w:val="0"/>
          <w:i w:val="0"/>
          <w:color w:val="000000"/>
          <w:sz w:val="24"/>
        </w:rPr>
        <w:t>A. Summary of the main elements</w:t>
      </w:r>
      <w:bookmarkEnd w:id="288"/>
    </w:p>
    <w:p w14:paraId="67D60D2E"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1569"/>
        <w:gridCol w:w="1255"/>
        <w:gridCol w:w="1570"/>
        <w:gridCol w:w="1883"/>
        <w:gridCol w:w="1570"/>
        <w:gridCol w:w="1570"/>
        <w:gridCol w:w="1570"/>
        <w:gridCol w:w="2093"/>
      </w:tblGrid>
      <w:tr w:rsidR="009C3F87" w14:paraId="1BD91107" w14:textId="77777777">
        <w:trPr>
          <w:tblHeader/>
        </w:trPr>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C47C93" w14:textId="77777777" w:rsidR="00A77B3E" w:rsidRDefault="00CB4887">
            <w:pPr>
              <w:spacing w:before="100"/>
              <w:jc w:val="center"/>
              <w:rPr>
                <w:color w:val="000000"/>
                <w:sz w:val="12"/>
              </w:rPr>
            </w:pPr>
            <w:r>
              <w:rPr>
                <w:color w:val="000000"/>
                <w:sz w:val="12"/>
              </w:rPr>
              <w:t>Specific objective</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EBC53B" w14:textId="77777777" w:rsidR="00A77B3E" w:rsidRDefault="00CB4887">
            <w:pPr>
              <w:spacing w:before="100"/>
              <w:jc w:val="center"/>
              <w:rPr>
                <w:color w:val="000000"/>
                <w:sz w:val="12"/>
              </w:rPr>
            </w:pPr>
            <w:r>
              <w:rPr>
                <w:color w:val="000000"/>
                <w:sz w:val="12"/>
              </w:rPr>
              <w:t>The amount covered by the financing not linked to costs</w:t>
            </w:r>
          </w:p>
        </w:tc>
        <w:tc>
          <w:tcPr>
            <w:tcW w:w="27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FA3A41" w14:textId="77777777" w:rsidR="00A77B3E" w:rsidRDefault="00CB4887">
            <w:pPr>
              <w:spacing w:before="100"/>
              <w:jc w:val="center"/>
              <w:rPr>
                <w:color w:val="000000"/>
                <w:sz w:val="12"/>
              </w:rPr>
            </w:pPr>
            <w:r>
              <w:rPr>
                <w:color w:val="000000"/>
                <w:sz w:val="12"/>
              </w:rPr>
              <w:t>Type(s) of operation covered</w:t>
            </w:r>
          </w:p>
        </w:tc>
        <w:tc>
          <w:tcPr>
            <w:tcW w:w="1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99B6F0" w14:textId="77777777" w:rsidR="00A77B3E" w:rsidRDefault="00CB4887">
            <w:pPr>
              <w:spacing w:before="100"/>
              <w:jc w:val="center"/>
              <w:rPr>
                <w:color w:val="000000"/>
                <w:sz w:val="12"/>
              </w:rPr>
            </w:pPr>
            <w:r>
              <w:rPr>
                <w:color w:val="000000"/>
                <w:sz w:val="12"/>
              </w:rPr>
              <w:t xml:space="preserve">Conditions to be fulfilled/results to be achieved triggering </w:t>
            </w:r>
            <w:proofErr w:type="spellStart"/>
            <w:r>
              <w:rPr>
                <w:color w:val="000000"/>
                <w:sz w:val="12"/>
              </w:rPr>
              <w:t>reimbusresment</w:t>
            </w:r>
            <w:proofErr w:type="spellEnd"/>
            <w:r>
              <w:rPr>
                <w:color w:val="000000"/>
                <w:sz w:val="12"/>
              </w:rPr>
              <w:t xml:space="preserve"> by the Commission</w:t>
            </w:r>
          </w:p>
        </w:tc>
        <w:tc>
          <w:tcPr>
            <w:tcW w:w="3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0C019B" w14:textId="77777777" w:rsidR="00A77B3E" w:rsidRDefault="00CB4887">
            <w:pPr>
              <w:spacing w:before="100"/>
              <w:jc w:val="center"/>
              <w:rPr>
                <w:color w:val="000000"/>
                <w:sz w:val="12"/>
              </w:rPr>
            </w:pPr>
            <w:r>
              <w:rPr>
                <w:color w:val="000000"/>
                <w:sz w:val="12"/>
              </w:rPr>
              <w:t>Indicators</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A69125" w14:textId="77777777" w:rsidR="00A77B3E" w:rsidRDefault="00CB4887">
            <w:pPr>
              <w:spacing w:before="100"/>
              <w:jc w:val="center"/>
              <w:rPr>
                <w:color w:val="000000"/>
                <w:sz w:val="12"/>
              </w:rPr>
            </w:pPr>
            <w:r>
              <w:rPr>
                <w:color w:val="000000"/>
                <w:sz w:val="12"/>
              </w:rPr>
              <w:t xml:space="preserve">Unit of measurement for the conditions to be fulfilled/results to </w:t>
            </w:r>
            <w:proofErr w:type="gramStart"/>
            <w:r>
              <w:rPr>
                <w:color w:val="000000"/>
                <w:sz w:val="12"/>
              </w:rPr>
              <w:t>be  achieved</w:t>
            </w:r>
            <w:proofErr w:type="gramEnd"/>
            <w:r>
              <w:rPr>
                <w:color w:val="000000"/>
                <w:sz w:val="12"/>
              </w:rPr>
              <w:t xml:space="preserve"> triggering reimbursement by the Commission</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1AF940" w14:textId="77777777" w:rsidR="00A77B3E" w:rsidRDefault="00CB4887">
            <w:pPr>
              <w:spacing w:before="100"/>
              <w:jc w:val="center"/>
              <w:rPr>
                <w:color w:val="000000"/>
                <w:sz w:val="12"/>
              </w:rPr>
            </w:pPr>
            <w:r>
              <w:rPr>
                <w:color w:val="000000"/>
                <w:sz w:val="12"/>
              </w:rPr>
              <w:t>Envisaged type of reimbursement method used to reimburse the beneficiary(</w:t>
            </w:r>
            <w:proofErr w:type="spellStart"/>
            <w:r>
              <w:rPr>
                <w:color w:val="000000"/>
                <w:sz w:val="12"/>
              </w:rPr>
              <w:t>ies</w:t>
            </w:r>
            <w:proofErr w:type="spellEnd"/>
            <w:r>
              <w:rPr>
                <w:color w:val="000000"/>
                <w:sz w:val="12"/>
              </w:rPr>
              <w:t>)</w:t>
            </w:r>
          </w:p>
        </w:tc>
      </w:tr>
      <w:tr w:rsidR="009C3F87" w14:paraId="09D0B902" w14:textId="77777777">
        <w:trPr>
          <w:tblHeader/>
        </w:trPr>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6EF376" w14:textId="77777777" w:rsidR="00A77B3E" w:rsidRDefault="00A77B3E">
            <w:pPr>
              <w:spacing w:before="100"/>
              <w:jc w:val="center"/>
              <w:rPr>
                <w:color w:val="000000"/>
                <w:sz w:val="12"/>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7EDF5E" w14:textId="77777777" w:rsidR="00A77B3E" w:rsidRDefault="00A77B3E">
            <w:pPr>
              <w:spacing w:before="100"/>
              <w:jc w:val="center"/>
              <w:rPr>
                <w:color w:val="000000"/>
                <w:sz w:val="12"/>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4BE966" w14:textId="77777777" w:rsidR="00A77B3E" w:rsidRDefault="00CB4887">
            <w:pPr>
              <w:spacing w:before="100"/>
              <w:jc w:val="center"/>
              <w:rPr>
                <w:color w:val="000000"/>
                <w:sz w:val="12"/>
              </w:rPr>
            </w:pPr>
            <w:proofErr w:type="gramStart"/>
            <w:r>
              <w:rPr>
                <w:color w:val="000000"/>
                <w:sz w:val="12"/>
              </w:rPr>
              <w:t>Code(</w:t>
            </w:r>
            <w:proofErr w:type="gramEnd"/>
            <w:r>
              <w:rPr>
                <w:color w:val="000000"/>
                <w:sz w:val="12"/>
              </w:rPr>
              <w:t>1)</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45B622" w14:textId="77777777" w:rsidR="00A77B3E" w:rsidRDefault="00CB4887">
            <w:pPr>
              <w:spacing w:before="100"/>
              <w:jc w:val="center"/>
              <w:rPr>
                <w:color w:val="000000"/>
                <w:sz w:val="12"/>
              </w:rPr>
            </w:pPr>
            <w:r>
              <w:rPr>
                <w:color w:val="000000"/>
                <w:sz w:val="12"/>
              </w:rPr>
              <w:t>Description</w:t>
            </w:r>
          </w:p>
        </w:tc>
        <w:tc>
          <w:tcPr>
            <w:tcW w:w="1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692C84" w14:textId="77777777" w:rsidR="00A77B3E" w:rsidRDefault="00A77B3E">
            <w:pPr>
              <w:spacing w:before="100"/>
              <w:jc w:val="center"/>
              <w:rPr>
                <w:color w:val="000000"/>
                <w:sz w:val="12"/>
              </w:rPr>
            </w:pP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DD8897" w14:textId="77777777" w:rsidR="00A77B3E" w:rsidRDefault="00CB4887">
            <w:pPr>
              <w:spacing w:before="100"/>
              <w:jc w:val="center"/>
              <w:rPr>
                <w:color w:val="000000"/>
                <w:sz w:val="12"/>
              </w:rPr>
            </w:pPr>
            <w:proofErr w:type="gramStart"/>
            <w:r>
              <w:rPr>
                <w:color w:val="000000"/>
                <w:sz w:val="12"/>
              </w:rPr>
              <w:t>Code(</w:t>
            </w:r>
            <w:proofErr w:type="gramEnd"/>
            <w:r>
              <w:rPr>
                <w:color w:val="000000"/>
                <w:sz w:val="12"/>
              </w:rPr>
              <w:t>2)</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CDCB04" w14:textId="77777777" w:rsidR="00A77B3E" w:rsidRDefault="00CB4887">
            <w:pPr>
              <w:spacing w:before="100"/>
              <w:jc w:val="center"/>
              <w:rPr>
                <w:color w:val="000000"/>
                <w:sz w:val="12"/>
              </w:rPr>
            </w:pPr>
            <w:r>
              <w:rPr>
                <w:color w:val="000000"/>
                <w:sz w:val="12"/>
              </w:rPr>
              <w:t>Description</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F24133" w14:textId="77777777" w:rsidR="00A77B3E" w:rsidRDefault="00A77B3E">
            <w:pPr>
              <w:spacing w:before="100"/>
              <w:jc w:val="center"/>
              <w:rPr>
                <w:color w:val="000000"/>
                <w:sz w:val="12"/>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BC3F2F" w14:textId="77777777" w:rsidR="00A77B3E" w:rsidRDefault="00A77B3E">
            <w:pPr>
              <w:spacing w:before="100"/>
              <w:jc w:val="center"/>
              <w:rPr>
                <w:color w:val="000000"/>
                <w:sz w:val="12"/>
              </w:rPr>
            </w:pPr>
          </w:p>
        </w:tc>
      </w:tr>
    </w:tbl>
    <w:p w14:paraId="2756276B" w14:textId="77777777" w:rsidR="00A77B3E" w:rsidRDefault="00CB4887">
      <w:pPr>
        <w:spacing w:before="100"/>
        <w:rPr>
          <w:color w:val="000000"/>
          <w:sz w:val="12"/>
        </w:rPr>
      </w:pPr>
      <w:r>
        <w:rPr>
          <w:color w:val="000000"/>
          <w:sz w:val="12"/>
        </w:rPr>
        <w:t>(1) Refers to the code in Annex VI of the AMIF, BMVI and ISF Regulations.</w:t>
      </w:r>
    </w:p>
    <w:p w14:paraId="2F32F55C" w14:textId="77777777" w:rsidR="00A77B3E" w:rsidRDefault="00CB4887">
      <w:pPr>
        <w:spacing w:before="100"/>
        <w:rPr>
          <w:color w:val="000000"/>
          <w:sz w:val="12"/>
        </w:rPr>
      </w:pPr>
      <w:r>
        <w:rPr>
          <w:color w:val="000000"/>
          <w:sz w:val="12"/>
        </w:rPr>
        <w:t>(2) Refers to the code of a common indicator, if applicable.</w:t>
      </w:r>
    </w:p>
    <w:p w14:paraId="4C6D33D2" w14:textId="77777777" w:rsidR="00A77B3E" w:rsidRDefault="00A77B3E">
      <w:pPr>
        <w:spacing w:before="100"/>
        <w:rPr>
          <w:ins w:id="289" w:author="Aivi Kuivonen" w:date="2023-05-09T11:12:00Z"/>
          <w:color w:val="000000"/>
          <w:sz w:val="12"/>
        </w:rPr>
      </w:pPr>
    </w:p>
    <w:p w14:paraId="50FB9AD2" w14:textId="1AEB356C" w:rsidR="009A6591" w:rsidRDefault="009A6591">
      <w:pPr>
        <w:spacing w:before="100"/>
        <w:rPr>
          <w:color w:val="000000"/>
          <w:sz w:val="12"/>
        </w:rPr>
        <w:sectPr w:rsidR="009A6591">
          <w:headerReference w:type="even" r:id="rId75"/>
          <w:headerReference w:type="default" r:id="rId76"/>
          <w:footerReference w:type="even" r:id="rId77"/>
          <w:footerReference w:type="default" r:id="rId78"/>
          <w:headerReference w:type="first" r:id="rId79"/>
          <w:footerReference w:type="first" r:id="rId80"/>
          <w:pgSz w:w="16838" w:h="11906" w:orient="landscape"/>
          <w:pgMar w:top="720" w:right="720" w:bottom="864" w:left="936" w:header="288" w:footer="72" w:gutter="0"/>
          <w:cols w:space="720"/>
          <w:noEndnote/>
          <w:docGrid w:linePitch="360"/>
        </w:sectPr>
      </w:pPr>
    </w:p>
    <w:p w14:paraId="5F6F404E" w14:textId="77777777" w:rsidR="00A77B3E" w:rsidRDefault="00CB4887">
      <w:pPr>
        <w:pStyle w:val="Heading2"/>
        <w:spacing w:before="100" w:after="0"/>
        <w:rPr>
          <w:rFonts w:ascii="Times New Roman" w:hAnsi="Times New Roman" w:cs="Times New Roman"/>
          <w:b w:val="0"/>
          <w:i w:val="0"/>
          <w:color w:val="000000"/>
          <w:sz w:val="24"/>
        </w:rPr>
      </w:pPr>
      <w:bookmarkStart w:id="290" w:name="_Toc256000094"/>
      <w:r>
        <w:rPr>
          <w:rFonts w:ascii="Times New Roman" w:hAnsi="Times New Roman" w:cs="Times New Roman"/>
          <w:b w:val="0"/>
          <w:i w:val="0"/>
          <w:color w:val="000000"/>
          <w:sz w:val="24"/>
        </w:rPr>
        <w:lastRenderedPageBreak/>
        <w:t>B. Details by type of operation</w:t>
      </w:r>
      <w:bookmarkEnd w:id="290"/>
    </w:p>
    <w:p w14:paraId="4A02DE41" w14:textId="77777777" w:rsidR="00A77B3E" w:rsidRDefault="00A77B3E">
      <w:pPr>
        <w:spacing w:before="100"/>
        <w:rPr>
          <w:color w:val="000000"/>
        </w:rPr>
        <w:sectPr w:rsidR="00A77B3E">
          <w:headerReference w:type="even" r:id="rId81"/>
          <w:headerReference w:type="default" r:id="rId82"/>
          <w:footerReference w:type="even" r:id="rId83"/>
          <w:footerReference w:type="default" r:id="rId84"/>
          <w:headerReference w:type="first" r:id="rId85"/>
          <w:footerReference w:type="first" r:id="rId86"/>
          <w:pgSz w:w="11906" w:h="16838"/>
          <w:pgMar w:top="720" w:right="936" w:bottom="864" w:left="720" w:header="0" w:footer="72" w:gutter="0"/>
          <w:cols w:space="720"/>
          <w:noEndnote/>
          <w:docGrid w:linePitch="360"/>
        </w:sectPr>
      </w:pPr>
    </w:p>
    <w:p w14:paraId="5B9BFBF6" w14:textId="7C84876F" w:rsidR="009A6591" w:rsidRPr="00FF4C37" w:rsidRDefault="009A6591" w:rsidP="009A6591">
      <w:pPr>
        <w:spacing w:before="240" w:after="240"/>
        <w:rPr>
          <w:ins w:id="291" w:author="Aivi Kuivonen" w:date="2023-05-09T11:13:00Z"/>
          <w:b/>
          <w:iCs/>
          <w:noProof/>
          <w:color w:val="FF0000"/>
        </w:rPr>
      </w:pPr>
      <w:bookmarkStart w:id="292" w:name="_Toc256000095"/>
      <w:bookmarkStart w:id="293" w:name="_Hlk140754079"/>
      <w:ins w:id="294" w:author="Aivi Kuivonen" w:date="2023-05-09T11:14:00Z">
        <w:r>
          <w:rPr>
            <w:b/>
            <w:iCs/>
            <w:noProof/>
            <w:color w:val="FF0000"/>
          </w:rPr>
          <w:lastRenderedPageBreak/>
          <w:t>Appendix 3: Thematic Facility</w:t>
        </w:r>
      </w:ins>
    </w:p>
    <w:tbl>
      <w:tblPr>
        <w:tblStyle w:val="TableGrid"/>
        <w:tblW w:w="14596" w:type="dxa"/>
        <w:tblLook w:val="04A0" w:firstRow="1" w:lastRow="0" w:firstColumn="1" w:lastColumn="0" w:noHBand="0" w:noVBand="1"/>
      </w:tblPr>
      <w:tblGrid>
        <w:gridCol w:w="1436"/>
        <w:gridCol w:w="835"/>
        <w:gridCol w:w="3825"/>
        <w:gridCol w:w="8500"/>
      </w:tblGrid>
      <w:tr w:rsidR="00FD6A48" w:rsidRPr="00FF4C37" w14:paraId="42D2650D" w14:textId="77777777" w:rsidTr="009A3BE4">
        <w:trPr>
          <w:ins w:id="295" w:author="Aivi Kuivonen" w:date="2023-05-09T11:13:00Z"/>
        </w:trPr>
        <w:tc>
          <w:tcPr>
            <w:tcW w:w="1461" w:type="dxa"/>
          </w:tcPr>
          <w:p w14:paraId="0A1DFF03" w14:textId="646655BE" w:rsidR="009A6591" w:rsidRPr="00FF4C37" w:rsidRDefault="009A6591" w:rsidP="008D7511">
            <w:pPr>
              <w:spacing w:before="240" w:after="240"/>
              <w:rPr>
                <w:ins w:id="296" w:author="Aivi Kuivonen" w:date="2023-05-09T11:13:00Z"/>
                <w:rFonts w:eastAsia="Times New Roman"/>
                <w:b/>
                <w:iCs/>
                <w:noProof/>
                <w:color w:val="FF0000"/>
                <w:sz w:val="20"/>
              </w:rPr>
            </w:pPr>
            <w:ins w:id="297" w:author="Aivi Kuivonen" w:date="2023-05-09T11:14:00Z">
              <w:r>
                <w:rPr>
                  <w:rFonts w:eastAsia="Times New Roman"/>
                  <w:b/>
                  <w:iCs/>
                  <w:noProof/>
                  <w:color w:val="FF0000"/>
                  <w:sz w:val="20"/>
                </w:rPr>
                <w:t>Specific objective</w:t>
              </w:r>
            </w:ins>
          </w:p>
        </w:tc>
        <w:tc>
          <w:tcPr>
            <w:tcW w:w="236" w:type="dxa"/>
          </w:tcPr>
          <w:p w14:paraId="3BCCC61F" w14:textId="08ADEFFE" w:rsidR="009A6591" w:rsidRPr="00FF4C37" w:rsidRDefault="009A6591" w:rsidP="008D7511">
            <w:pPr>
              <w:spacing w:before="240" w:after="240"/>
              <w:rPr>
                <w:ins w:id="298" w:author="Aivi Kuivonen" w:date="2023-05-09T11:13:00Z"/>
                <w:rFonts w:eastAsia="Times New Roman"/>
                <w:b/>
                <w:iCs/>
                <w:noProof/>
                <w:color w:val="FF0000"/>
                <w:sz w:val="20"/>
              </w:rPr>
            </w:pPr>
            <w:ins w:id="299" w:author="Aivi Kuivonen" w:date="2023-05-09T11:13:00Z">
              <w:r>
                <w:rPr>
                  <w:rFonts w:eastAsia="Times New Roman"/>
                  <w:b/>
                  <w:iCs/>
                  <w:noProof/>
                  <w:color w:val="FF0000"/>
                  <w:sz w:val="20"/>
                </w:rPr>
                <w:t>Type</w:t>
              </w:r>
            </w:ins>
          </w:p>
        </w:tc>
        <w:tc>
          <w:tcPr>
            <w:tcW w:w="4000" w:type="dxa"/>
          </w:tcPr>
          <w:p w14:paraId="39D9574C" w14:textId="382888AB" w:rsidR="009A6591" w:rsidRPr="00FF4C37" w:rsidRDefault="009A6591" w:rsidP="008D7511">
            <w:pPr>
              <w:spacing w:before="240" w:after="240"/>
              <w:rPr>
                <w:ins w:id="300" w:author="Aivi Kuivonen" w:date="2023-05-09T11:13:00Z"/>
                <w:rFonts w:eastAsia="Times New Roman"/>
                <w:b/>
                <w:iCs/>
                <w:noProof/>
                <w:color w:val="FF0000"/>
                <w:sz w:val="20"/>
              </w:rPr>
            </w:pPr>
            <w:ins w:id="301" w:author="Aivi Kuivonen" w:date="2023-05-09T11:13:00Z">
              <w:r w:rsidRPr="00FF4C37">
                <w:rPr>
                  <w:rFonts w:eastAsia="Times New Roman"/>
                  <w:b/>
                  <w:iCs/>
                  <w:noProof/>
                  <w:color w:val="FF0000"/>
                  <w:sz w:val="20"/>
                </w:rPr>
                <w:t>E</w:t>
              </w:r>
              <w:r>
                <w:rPr>
                  <w:rFonts w:eastAsia="Times New Roman"/>
                  <w:b/>
                  <w:iCs/>
                  <w:noProof/>
                  <w:color w:val="FF0000"/>
                  <w:sz w:val="20"/>
                </w:rPr>
                <w:t>U contribution</w:t>
              </w:r>
            </w:ins>
          </w:p>
        </w:tc>
        <w:tc>
          <w:tcPr>
            <w:tcW w:w="8899" w:type="dxa"/>
          </w:tcPr>
          <w:p w14:paraId="61F6D5C0" w14:textId="3BBD70D4" w:rsidR="009A6591" w:rsidRPr="00FF4C37" w:rsidRDefault="009A6591" w:rsidP="008D7511">
            <w:pPr>
              <w:spacing w:before="240" w:after="240"/>
              <w:rPr>
                <w:ins w:id="302" w:author="Aivi Kuivonen" w:date="2023-05-09T11:13:00Z"/>
                <w:rFonts w:eastAsia="Times New Roman"/>
                <w:b/>
                <w:iCs/>
                <w:noProof/>
                <w:color w:val="FF0000"/>
                <w:sz w:val="20"/>
              </w:rPr>
            </w:pPr>
            <w:ins w:id="303" w:author="Aivi Kuivonen" w:date="2023-05-09T11:14:00Z">
              <w:r>
                <w:rPr>
                  <w:rFonts w:eastAsia="Times New Roman"/>
                  <w:b/>
                  <w:iCs/>
                  <w:noProof/>
                  <w:color w:val="FF0000"/>
                  <w:sz w:val="20"/>
                </w:rPr>
                <w:t>Description</w:t>
              </w:r>
            </w:ins>
          </w:p>
        </w:tc>
      </w:tr>
      <w:tr w:rsidR="00FD6A48" w:rsidRPr="00FF4C37" w14:paraId="210B33A3" w14:textId="77777777" w:rsidTr="009A3BE4">
        <w:trPr>
          <w:ins w:id="304" w:author="Aivi Kuivonen" w:date="2023-05-09T11:13:00Z"/>
        </w:trPr>
        <w:tc>
          <w:tcPr>
            <w:tcW w:w="1461" w:type="dxa"/>
          </w:tcPr>
          <w:p w14:paraId="3957821B" w14:textId="77777777" w:rsidR="009A6591" w:rsidRPr="00FF4C37" w:rsidRDefault="009A6591" w:rsidP="008D7511">
            <w:pPr>
              <w:spacing w:before="240" w:after="240"/>
              <w:rPr>
                <w:ins w:id="305" w:author="Aivi Kuivonen" w:date="2023-05-09T11:13:00Z"/>
                <w:rFonts w:eastAsia="Times New Roman"/>
                <w:iCs/>
                <w:noProof/>
                <w:color w:val="FF0000"/>
                <w:sz w:val="20"/>
              </w:rPr>
            </w:pPr>
            <w:ins w:id="306" w:author="Aivi Kuivonen" w:date="2023-05-09T11:13:00Z">
              <w:r w:rsidRPr="00FF4C37">
                <w:rPr>
                  <w:rFonts w:eastAsia="Times New Roman"/>
                  <w:iCs/>
                  <w:noProof/>
                  <w:color w:val="FF0000"/>
                  <w:sz w:val="20"/>
                </w:rPr>
                <w:t>SO1</w:t>
              </w:r>
            </w:ins>
          </w:p>
        </w:tc>
        <w:tc>
          <w:tcPr>
            <w:tcW w:w="236" w:type="dxa"/>
          </w:tcPr>
          <w:p w14:paraId="6D27068B" w14:textId="0EB83FA7" w:rsidR="009A6591" w:rsidRPr="00FF4C37" w:rsidRDefault="009A6591" w:rsidP="008D7511">
            <w:pPr>
              <w:spacing w:before="240" w:after="240"/>
              <w:rPr>
                <w:ins w:id="307" w:author="Aivi Kuivonen" w:date="2023-05-09T11:13:00Z"/>
                <w:rFonts w:eastAsia="Times New Roman"/>
                <w:iCs/>
                <w:noProof/>
                <w:color w:val="FF0000"/>
                <w:sz w:val="20"/>
              </w:rPr>
            </w:pPr>
            <w:ins w:id="308" w:author="Aivi Kuivonen" w:date="2023-05-09T11:13:00Z">
              <w:r>
                <w:rPr>
                  <w:rFonts w:eastAsia="Times New Roman"/>
                  <w:iCs/>
                  <w:noProof/>
                  <w:color w:val="FF0000"/>
                  <w:sz w:val="20"/>
                </w:rPr>
                <w:t>Specific Action</w:t>
              </w:r>
            </w:ins>
          </w:p>
        </w:tc>
        <w:tc>
          <w:tcPr>
            <w:tcW w:w="4000" w:type="dxa"/>
          </w:tcPr>
          <w:p w14:paraId="0D33004E" w14:textId="6C1FE1C8" w:rsidR="00FD6A48" w:rsidRPr="00FD6A48" w:rsidRDefault="00FD6A48" w:rsidP="008D7511">
            <w:pPr>
              <w:spacing w:before="240" w:after="240"/>
              <w:rPr>
                <w:ins w:id="309" w:author="Aivi Kuivonen" w:date="2023-05-09T11:13:00Z"/>
                <w:rFonts w:eastAsia="Times New Roman"/>
                <w:b/>
                <w:bCs/>
                <w:iCs/>
                <w:noProof/>
                <w:color w:val="FF0000"/>
                <w:sz w:val="20"/>
              </w:rPr>
            </w:pPr>
            <w:ins w:id="310" w:author="Aivi Kuivonen" w:date="2023-06-26T13:22:00Z">
              <w:r w:rsidRPr="00280270">
                <w:rPr>
                  <w:b/>
                  <w:bCs/>
                  <w:iCs/>
                  <w:noProof/>
                  <w:color w:val="FF0000"/>
                  <w:sz w:val="20"/>
                </w:rPr>
                <w:t>5,247,984.06</w:t>
              </w:r>
            </w:ins>
          </w:p>
        </w:tc>
        <w:tc>
          <w:tcPr>
            <w:tcW w:w="8899" w:type="dxa"/>
          </w:tcPr>
          <w:p w14:paraId="789F62E9" w14:textId="3F3E740A" w:rsidR="009A6591" w:rsidRPr="0028357F" w:rsidRDefault="009A6591" w:rsidP="00280270">
            <w:pPr>
              <w:pStyle w:val="HTMLPreformatted"/>
              <w:rPr>
                <w:ins w:id="311" w:author="Aivi Kuivonen" w:date="2023-05-09T11:13:00Z"/>
              </w:rPr>
            </w:pPr>
            <w:ins w:id="312" w:author="Aivi Kuivonen" w:date="2023-05-09T11:13:00Z">
              <w:r w:rsidRPr="009A3BE4">
                <w:rPr>
                  <w:rFonts w:asciiTheme="minorHAnsi" w:hAnsiTheme="minorHAnsi" w:cstheme="minorBidi"/>
                  <w:sz w:val="24"/>
                  <w:lang w:val="en-GB"/>
                </w:rPr>
                <w:t>BMVI/2021-2022/SA/1.2.1/003</w:t>
              </w:r>
            </w:ins>
            <w:ins w:id="313" w:author="Aivi Kuivonen" w:date="2023-06-26T13:18:00Z">
              <w:r w:rsidR="00FD6A48">
                <w:rPr>
                  <w:rFonts w:asciiTheme="minorHAnsi" w:hAnsiTheme="minorHAnsi" w:cstheme="minorBidi"/>
                  <w:sz w:val="24"/>
                  <w:lang w:val="en-GB"/>
                </w:rPr>
                <w:t xml:space="preserve"> </w:t>
              </w:r>
            </w:ins>
            <w:ins w:id="314" w:author="Aivi Kuivonen" w:date="2023-05-11T15:10:00Z">
              <w:r w:rsidR="009A3BE4" w:rsidRPr="009A3BE4">
                <w:rPr>
                  <w:rFonts w:asciiTheme="minorHAnsi" w:hAnsiTheme="minorHAnsi" w:cstheme="minorBidi"/>
                  <w:sz w:val="24"/>
                  <w:lang w:val="en-GB"/>
                </w:rPr>
                <w:t xml:space="preserve">“Establishment of mobile autonomous remote </w:t>
              </w:r>
              <w:r w:rsidR="009A3BE4" w:rsidRPr="00280270">
                <w:rPr>
                  <w:rFonts w:asciiTheme="minorHAnsi" w:hAnsiTheme="minorHAnsi" w:cstheme="minorBidi"/>
                  <w:sz w:val="24"/>
                  <w:szCs w:val="24"/>
                  <w:lang w:val="en-GB" w:eastAsia="en-US"/>
                </w:rPr>
                <w:t xml:space="preserve">surveillance </w:t>
              </w:r>
            </w:ins>
            <w:ins w:id="315" w:author="Aivi Kuivonen" w:date="2023-05-11T15:12:00Z">
              <w:r w:rsidR="009A3BE4" w:rsidRPr="00280270">
                <w:rPr>
                  <w:rFonts w:asciiTheme="minorHAnsi" w:hAnsiTheme="minorHAnsi" w:cstheme="minorBidi"/>
                  <w:sz w:val="24"/>
                  <w:szCs w:val="24"/>
                  <w:lang w:val="en-GB" w:eastAsia="en-US"/>
                </w:rPr>
                <w:t>c</w:t>
              </w:r>
            </w:ins>
            <w:ins w:id="316" w:author="Aivi Kuivonen" w:date="2023-05-11T15:10:00Z">
              <w:r w:rsidR="009A3BE4" w:rsidRPr="00280270">
                <w:rPr>
                  <w:rFonts w:asciiTheme="minorHAnsi" w:hAnsiTheme="minorHAnsi" w:cstheme="minorBidi"/>
                  <w:sz w:val="24"/>
                  <w:szCs w:val="24"/>
                  <w:lang w:val="en-GB" w:eastAsia="en-US"/>
                </w:rPr>
                <w:t>apability</w:t>
              </w:r>
              <w:r w:rsidR="009A3BE4" w:rsidRPr="009A3BE4">
                <w:rPr>
                  <w:sz w:val="24"/>
                </w:rPr>
                <w:t xml:space="preserve">”. </w:t>
              </w:r>
            </w:ins>
            <w:ins w:id="317" w:author="Aivi Kuivonen" w:date="2023-05-11T15:16:00Z">
              <w:r w:rsidR="009A3BE4" w:rsidRPr="00413802">
                <w:rPr>
                  <w:rFonts w:asciiTheme="minorHAnsi" w:hAnsiTheme="minorHAnsi" w:cstheme="minorBidi"/>
                  <w:sz w:val="24"/>
                  <w:szCs w:val="24"/>
                  <w:lang w:val="en-GB" w:eastAsia="en-US"/>
                </w:rPr>
                <w:t xml:space="preserve">The aim of the project is to get a better </w:t>
              </w:r>
            </w:ins>
            <w:ins w:id="318" w:author="Aivi Kuivonen" w:date="2023-05-11T15:17:00Z">
              <w:r w:rsidR="009A3BE4" w:rsidRPr="00413802">
                <w:rPr>
                  <w:rFonts w:asciiTheme="minorHAnsi" w:hAnsiTheme="minorHAnsi" w:cstheme="minorBidi"/>
                  <w:sz w:val="24"/>
                  <w:szCs w:val="24"/>
                  <w:lang w:val="en-GB" w:eastAsia="en-US"/>
                </w:rPr>
                <w:t xml:space="preserve">situational picture </w:t>
              </w:r>
            </w:ins>
            <w:ins w:id="319" w:author="Aivi Kuivonen" w:date="2023-05-11T15:18:00Z">
              <w:r w:rsidR="00413802" w:rsidRPr="00413802">
                <w:rPr>
                  <w:rFonts w:asciiTheme="minorHAnsi" w:hAnsiTheme="minorHAnsi" w:cstheme="minorBidi"/>
                  <w:sz w:val="24"/>
                  <w:szCs w:val="24"/>
                  <w:lang w:val="en-GB" w:eastAsia="en-US"/>
                </w:rPr>
                <w:t>from</w:t>
              </w:r>
            </w:ins>
            <w:ins w:id="320" w:author="Aivi Kuivonen" w:date="2023-05-11T15:17:00Z">
              <w:r w:rsidR="009A3BE4" w:rsidRPr="00413802">
                <w:rPr>
                  <w:rFonts w:asciiTheme="minorHAnsi" w:hAnsiTheme="minorHAnsi" w:cstheme="minorBidi"/>
                  <w:sz w:val="24"/>
                  <w:szCs w:val="24"/>
                  <w:lang w:val="en-GB" w:eastAsia="en-US"/>
                </w:rPr>
                <w:t xml:space="preserve"> the European Union</w:t>
              </w:r>
            </w:ins>
            <w:ins w:id="321" w:author="Aivi Kuivonen" w:date="2023-05-11T15:16:00Z">
              <w:r w:rsidR="009A3BE4" w:rsidRPr="00413802">
                <w:rPr>
                  <w:rFonts w:asciiTheme="minorHAnsi" w:hAnsiTheme="minorHAnsi" w:cstheme="minorBidi"/>
                  <w:sz w:val="24"/>
                  <w:szCs w:val="24"/>
                  <w:lang w:val="en-GB" w:eastAsia="en-US"/>
                </w:rPr>
                <w:t xml:space="preserve"> external border sections, where it is not economically reasonable to build </w:t>
              </w:r>
            </w:ins>
            <w:ins w:id="322" w:author="Aivi Kuivonen" w:date="2023-05-11T15:18:00Z">
              <w:r w:rsidR="00413802" w:rsidRPr="00413802">
                <w:rPr>
                  <w:rFonts w:asciiTheme="minorHAnsi" w:hAnsiTheme="minorHAnsi" w:cstheme="minorBidi"/>
                  <w:sz w:val="24"/>
                  <w:szCs w:val="24"/>
                  <w:lang w:val="en-GB" w:eastAsia="en-US"/>
                </w:rPr>
                <w:t>permanent</w:t>
              </w:r>
            </w:ins>
            <w:ins w:id="323" w:author="Aivi Kuivonen" w:date="2023-05-11T15:16:00Z">
              <w:r w:rsidR="009A3BE4" w:rsidRPr="00413802">
                <w:rPr>
                  <w:rFonts w:asciiTheme="minorHAnsi" w:hAnsiTheme="minorHAnsi" w:cstheme="minorBidi"/>
                  <w:sz w:val="24"/>
                  <w:szCs w:val="24"/>
                  <w:lang w:val="en-GB" w:eastAsia="en-US"/>
                </w:rPr>
                <w:t xml:space="preserve"> infrastructure. P</w:t>
              </w:r>
            </w:ins>
            <w:ins w:id="324" w:author="Aivi Kuivonen" w:date="2023-05-11T15:19:00Z">
              <w:r w:rsidR="00413802" w:rsidRPr="00413802">
                <w:rPr>
                  <w:rFonts w:asciiTheme="minorHAnsi" w:hAnsiTheme="minorHAnsi" w:cstheme="minorBidi"/>
                  <w:sz w:val="24"/>
                  <w:szCs w:val="24"/>
                  <w:lang w:val="en-GB" w:eastAsia="en-US"/>
                </w:rPr>
                <w:t>olice and Border Guard Board</w:t>
              </w:r>
            </w:ins>
            <w:ins w:id="325" w:author="Aivi Kuivonen" w:date="2023-05-11T15:16:00Z">
              <w:r w:rsidR="009A3BE4" w:rsidRPr="00413802">
                <w:rPr>
                  <w:rFonts w:asciiTheme="minorHAnsi" w:hAnsiTheme="minorHAnsi" w:cstheme="minorBidi"/>
                  <w:sz w:val="24"/>
                  <w:szCs w:val="24"/>
                  <w:lang w:val="en-GB" w:eastAsia="en-US"/>
                </w:rPr>
                <w:t xml:space="preserve"> procures 4 innovative sets of mobile remote monitoring systems, tests and adapts them to guard the border in terrain of varying complexity. The results of the project will be shared with the European Border and Coast Guard Agency and other member states.</w:t>
              </w:r>
            </w:ins>
          </w:p>
          <w:p w14:paraId="15A275CA" w14:textId="1CF29C2C" w:rsidR="009A6591" w:rsidRDefault="009A6591" w:rsidP="008D7511">
            <w:pPr>
              <w:spacing w:before="240" w:after="240"/>
              <w:rPr>
                <w:ins w:id="326" w:author="Aivi Kuivonen" w:date="2023-05-09T11:13:00Z"/>
              </w:rPr>
            </w:pPr>
            <w:ins w:id="327" w:author="Aivi Kuivonen" w:date="2023-05-09T11:13:00Z">
              <w:r>
                <w:t>BMVI/2</w:t>
              </w:r>
            </w:ins>
            <w:ins w:id="328" w:author="Aivi Kuivonen" w:date="2023-05-10T10:29:00Z">
              <w:r w:rsidR="006910B9">
                <w:t>0</w:t>
              </w:r>
            </w:ins>
            <w:ins w:id="329" w:author="Aivi Kuivonen" w:date="2023-05-09T11:13:00Z">
              <w:r>
                <w:t xml:space="preserve">22/SA/1.5.7/003 – BMVI/2022/SA/1.5.7/007 – </w:t>
              </w:r>
            </w:ins>
            <w:ins w:id="330" w:author="Aivi Kuivonen" w:date="2023-05-11T15:10:00Z">
              <w:r w:rsidR="009A3BE4">
                <w:t>“</w:t>
              </w:r>
            </w:ins>
            <w:proofErr w:type="spellStart"/>
            <w:ins w:id="331" w:author="Aivi Kuivonen" w:date="2023-05-09T11:13:00Z">
              <w:r>
                <w:t>iSPoC</w:t>
              </w:r>
              <w:proofErr w:type="spellEnd"/>
              <w:r>
                <w:t xml:space="preserve"> + analysis</w:t>
              </w:r>
            </w:ins>
            <w:ins w:id="332" w:author="Aivi Kuivonen" w:date="2023-05-11T15:10:00Z">
              <w:r w:rsidR="009A3BE4">
                <w:t xml:space="preserve">”. </w:t>
              </w:r>
            </w:ins>
            <w:ins w:id="333" w:author="Aivi Kuivonen" w:date="2023-05-09T11:13:00Z">
              <w:r>
                <w:t xml:space="preserve">The objective of this specific action is to secure an effective implementation of the provisions of the Schengen Information System (SIS) Regulations and implementing acts. The scope of this project is SIRENE bureau business processes analysis and system analysis of the application. As a result of the project, SIRENE bureau processes are </w:t>
              </w:r>
              <w:proofErr w:type="spellStart"/>
              <w:r>
                <w:t>analyzed</w:t>
              </w:r>
              <w:proofErr w:type="spellEnd"/>
              <w:r>
                <w:t xml:space="preserve"> and documented. The possibilities for automation of business processes will be mapped, therefore the analysis serves as a base </w:t>
              </w:r>
            </w:ins>
            <w:ins w:id="334" w:author="Aivi Kuivonen" w:date="2023-05-11T15:07:00Z">
              <w:r w:rsidR="00E621C9">
                <w:t>d</w:t>
              </w:r>
            </w:ins>
            <w:ins w:id="335" w:author="Aivi Kuivonen" w:date="2023-05-09T11:13:00Z">
              <w:r>
                <w:t>ocument for further development of the system</w:t>
              </w:r>
            </w:ins>
            <w:ins w:id="336" w:author="Aivi Kuivonen" w:date="2023-05-11T15:07:00Z">
              <w:r w:rsidR="00E621C9">
                <w:t>.</w:t>
              </w:r>
            </w:ins>
          </w:p>
          <w:p w14:paraId="508ACE3F" w14:textId="77777777" w:rsidR="009A6591" w:rsidRDefault="009A6591" w:rsidP="008D7511">
            <w:pPr>
              <w:spacing w:before="240" w:after="240"/>
              <w:rPr>
                <w:ins w:id="337" w:author="Aivi Kuivonen" w:date="2023-06-26T13:13:00Z"/>
              </w:rPr>
            </w:pPr>
            <w:ins w:id="338" w:author="Aivi Kuivonen" w:date="2023-05-09T11:13:00Z">
              <w:r>
                <w:t xml:space="preserve">BMVI/2021/SA/1.5.4/008 </w:t>
              </w:r>
            </w:ins>
            <w:ins w:id="339" w:author="Aivi Kuivonen" w:date="2023-05-11T15:11:00Z">
              <w:r w:rsidR="009A3BE4">
                <w:t>–</w:t>
              </w:r>
            </w:ins>
            <w:ins w:id="340" w:author="Aivi Kuivonen" w:date="2023-05-09T11:13:00Z">
              <w:r>
                <w:t xml:space="preserve"> </w:t>
              </w:r>
            </w:ins>
            <w:ins w:id="341" w:author="Aivi Kuivonen" w:date="2023-05-11T15:11:00Z">
              <w:r w:rsidR="009A3BE4">
                <w:t>“</w:t>
              </w:r>
            </w:ins>
            <w:ins w:id="342" w:author="Aivi Kuivonen" w:date="2023-05-09T11:13:00Z">
              <w:r>
                <w:t xml:space="preserve">Support to comply with the implementation of the relevant interoperability legal framework” under BMVI. The objective of this Specific Action is to support Schengen countries to comply with the implementation of the interoperability legal framework. The action has two aspects: 1) preparing the end-users of EU IT system for handling properly the information on identities contained in other systems </w:t>
              </w:r>
              <w:proofErr w:type="gramStart"/>
              <w:r>
                <w:t>as a result of</w:t>
              </w:r>
              <w:proofErr w:type="gramEnd"/>
              <w:r>
                <w:t xml:space="preserve"> interoperability and 2) extending the capacity of the SIRENE offices to resolve yellow links during the period that makes the Multiple Identity Detector (MID) operational. ESTONIA implements both aspects</w:t>
              </w:r>
            </w:ins>
            <w:ins w:id="343" w:author="Aivi Kuivonen" w:date="2023-05-11T15:11:00Z">
              <w:r w:rsidR="009A3BE4">
                <w:t>.</w:t>
              </w:r>
            </w:ins>
          </w:p>
          <w:p w14:paraId="3360969F" w14:textId="1F320E4F" w:rsidR="0028357F" w:rsidRPr="00FD6A48" w:rsidRDefault="0028357F" w:rsidP="008D7511">
            <w:pPr>
              <w:spacing w:before="240" w:after="240"/>
              <w:rPr>
                <w:ins w:id="344" w:author="Aivi Kuivonen" w:date="2023-06-26T13:20:00Z"/>
              </w:rPr>
            </w:pPr>
            <w:ins w:id="345" w:author="Aivi Kuivonen" w:date="2023-06-26T13:13:00Z">
              <w:r w:rsidRPr="00FD6A48">
                <w:t>BMVI/2023-2024/SA/</w:t>
              </w:r>
            </w:ins>
            <w:ins w:id="346" w:author="Aivi Kuivonen" w:date="2023-06-26T13:14:00Z">
              <w:r w:rsidRPr="00FD6A48">
                <w:t xml:space="preserve">1.2.2/01 </w:t>
              </w:r>
            </w:ins>
            <w:ins w:id="347" w:author="Aivi Kuivonen" w:date="2023-06-26T13:15:00Z">
              <w:r w:rsidRPr="00FD6A48">
                <w:t>–</w:t>
              </w:r>
            </w:ins>
            <w:ins w:id="348" w:author="Aivi Kuivonen" w:date="2023-06-26T13:14:00Z">
              <w:r w:rsidRPr="00FD6A48">
                <w:t xml:space="preserve"> </w:t>
              </w:r>
            </w:ins>
            <w:ins w:id="349" w:author="Aivi Kuivonen" w:date="2023-06-26T13:18:00Z">
              <w:r w:rsidR="00FD6A48" w:rsidRPr="00FD6A48">
                <w:t xml:space="preserve">Specific Action </w:t>
              </w:r>
            </w:ins>
            <w:ins w:id="350" w:author="Aivi Kuivonen" w:date="2023-06-26T13:15:00Z">
              <w:r w:rsidRPr="00FD6A48">
                <w:t>“Enhancement of Land Border Patrolling Capacity”</w:t>
              </w:r>
            </w:ins>
            <w:ins w:id="351" w:author="Aivi Kuivonen" w:date="2023-06-26T13:19:00Z">
              <w:r w:rsidR="00FD6A48" w:rsidRPr="00FD6A48">
                <w:t xml:space="preserve"> </w:t>
              </w:r>
            </w:ins>
            <w:ins w:id="352" w:author="Aivi Kuivonen" w:date="2023-06-26T13:18:00Z">
              <w:r w:rsidR="00FD6A48" w:rsidRPr="00FD6A48">
                <w:t>aims to increase</w:t>
              </w:r>
            </w:ins>
            <w:ins w:id="353" w:author="Aivi Kuivonen" w:date="2023-06-26T13:19:00Z">
              <w:r w:rsidR="00FD6A48" w:rsidRPr="00FD6A48">
                <w:t xml:space="preserve"> Frontex operational capacity and the EE </w:t>
              </w:r>
              <w:r w:rsidR="00FD6A48" w:rsidRPr="00FD6A48">
                <w:lastRenderedPageBreak/>
                <w:t xml:space="preserve">operational capacity to implement its obligations </w:t>
              </w:r>
              <w:proofErr w:type="gramStart"/>
              <w:r w:rsidR="00FD6A48" w:rsidRPr="00FD6A48">
                <w:t>with reg</w:t>
              </w:r>
            </w:ins>
            <w:ins w:id="354" w:author="Aivi Kuivonen" w:date="2023-07-13T10:58:00Z">
              <w:r w:rsidR="00280270">
                <w:t>a</w:t>
              </w:r>
            </w:ins>
            <w:ins w:id="355" w:author="Aivi Kuivonen" w:date="2023-06-26T13:19:00Z">
              <w:r w:rsidR="00FD6A48" w:rsidRPr="00FD6A48">
                <w:t>rd to</w:t>
              </w:r>
              <w:proofErr w:type="gramEnd"/>
              <w:r w:rsidR="00FD6A48" w:rsidRPr="00FD6A48">
                <w:t xml:space="preserve"> the overall protection of the EU external borders, through </w:t>
              </w:r>
            </w:ins>
            <w:ins w:id="356" w:author="Aivi Kuivonen" w:date="2023-06-26T13:20:00Z">
              <w:r w:rsidR="00FD6A48" w:rsidRPr="00FD6A48">
                <w:t>the purchase of equipment – to be put at the Agency’s disposal – under the following categories:</w:t>
              </w:r>
            </w:ins>
          </w:p>
          <w:p w14:paraId="3701EE8E" w14:textId="77777777" w:rsidR="00FD6A48" w:rsidRPr="00FD6A48" w:rsidRDefault="00FD6A48" w:rsidP="008D7511">
            <w:pPr>
              <w:spacing w:before="240" w:after="240"/>
              <w:rPr>
                <w:ins w:id="357" w:author="Aivi Kuivonen" w:date="2023-06-26T13:20:00Z"/>
              </w:rPr>
            </w:pPr>
            <w:ins w:id="358" w:author="Aivi Kuivonen" w:date="2023-06-26T13:20:00Z">
              <w:r w:rsidRPr="00FD6A48">
                <w:t>2. land-based means of transport and surveillance capacities</w:t>
              </w:r>
            </w:ins>
          </w:p>
          <w:p w14:paraId="148D84A7" w14:textId="740AB18F" w:rsidR="00FD6A48" w:rsidRPr="00FF4C37" w:rsidRDefault="00FD6A48" w:rsidP="008D7511">
            <w:pPr>
              <w:spacing w:before="240" w:after="240"/>
              <w:rPr>
                <w:ins w:id="359" w:author="Aivi Kuivonen" w:date="2023-05-09T11:13:00Z"/>
                <w:rFonts w:eastAsia="Times New Roman"/>
                <w:iCs/>
                <w:noProof/>
                <w:color w:val="FF0000"/>
                <w:sz w:val="20"/>
              </w:rPr>
            </w:pPr>
            <w:ins w:id="360" w:author="Aivi Kuivonen" w:date="2023-06-26T13:21:00Z">
              <w:r w:rsidRPr="00FD6A48">
                <w:t>- 20 Patrol cars</w:t>
              </w:r>
            </w:ins>
          </w:p>
        </w:tc>
      </w:tr>
      <w:tr w:rsidR="00FD6A48" w:rsidRPr="00FF4C37" w14:paraId="21BF9B8D" w14:textId="77777777" w:rsidTr="009A3BE4">
        <w:trPr>
          <w:ins w:id="361" w:author="Aivi Kuivonen" w:date="2023-05-09T11:13:00Z"/>
        </w:trPr>
        <w:tc>
          <w:tcPr>
            <w:tcW w:w="1461" w:type="dxa"/>
          </w:tcPr>
          <w:p w14:paraId="2AA036DE" w14:textId="1594F24F" w:rsidR="009A6591" w:rsidRPr="00FF4C37" w:rsidRDefault="009A6591" w:rsidP="008D7511">
            <w:pPr>
              <w:spacing w:before="240" w:after="240"/>
              <w:rPr>
                <w:ins w:id="362" w:author="Aivi Kuivonen" w:date="2023-05-09T11:13:00Z"/>
                <w:rFonts w:eastAsia="Times New Roman"/>
                <w:iCs/>
                <w:noProof/>
                <w:color w:val="FF0000"/>
                <w:sz w:val="20"/>
              </w:rPr>
            </w:pPr>
            <w:ins w:id="363" w:author="Aivi Kuivonen" w:date="2023-05-09T11:13:00Z">
              <w:r w:rsidRPr="00FF4C37">
                <w:rPr>
                  <w:rFonts w:eastAsia="Times New Roman"/>
                  <w:iCs/>
                  <w:noProof/>
                  <w:color w:val="FF0000"/>
                  <w:sz w:val="20"/>
                </w:rPr>
                <w:lastRenderedPageBreak/>
                <w:t>Teh</w:t>
              </w:r>
            </w:ins>
            <w:ins w:id="364" w:author="Aivi Kuivonen" w:date="2023-05-09T11:15:00Z">
              <w:r w:rsidR="000373D9">
                <w:rPr>
                  <w:rFonts w:eastAsia="Times New Roman"/>
                  <w:iCs/>
                  <w:noProof/>
                  <w:color w:val="FF0000"/>
                  <w:sz w:val="20"/>
                </w:rPr>
                <w:t xml:space="preserve">nical </w:t>
              </w:r>
            </w:ins>
            <w:ins w:id="365" w:author="Aivi Kuivonen" w:date="2023-05-09T11:17:00Z">
              <w:r w:rsidR="00500EA7">
                <w:rPr>
                  <w:rFonts w:eastAsia="Times New Roman"/>
                  <w:iCs/>
                  <w:noProof/>
                  <w:color w:val="FF0000"/>
                  <w:sz w:val="20"/>
                </w:rPr>
                <w:t>Assistance</w:t>
              </w:r>
            </w:ins>
          </w:p>
        </w:tc>
        <w:tc>
          <w:tcPr>
            <w:tcW w:w="236" w:type="dxa"/>
          </w:tcPr>
          <w:p w14:paraId="5F659A18" w14:textId="77777777" w:rsidR="009A6591" w:rsidRPr="00FF4C37" w:rsidRDefault="009A6591" w:rsidP="008D7511">
            <w:pPr>
              <w:spacing w:before="240" w:after="240"/>
              <w:rPr>
                <w:ins w:id="366" w:author="Aivi Kuivonen" w:date="2023-05-09T11:13:00Z"/>
                <w:rFonts w:eastAsia="Times New Roman"/>
                <w:iCs/>
                <w:noProof/>
                <w:color w:val="FF0000"/>
                <w:sz w:val="20"/>
              </w:rPr>
            </w:pPr>
          </w:p>
        </w:tc>
        <w:tc>
          <w:tcPr>
            <w:tcW w:w="4000" w:type="dxa"/>
          </w:tcPr>
          <w:p w14:paraId="57D57471" w14:textId="0850D2B6" w:rsidR="009A6591" w:rsidRPr="00FF4C37" w:rsidRDefault="00FD6A48" w:rsidP="008D7511">
            <w:pPr>
              <w:spacing w:before="240" w:after="240"/>
              <w:rPr>
                <w:ins w:id="367" w:author="Aivi Kuivonen" w:date="2023-05-09T11:13:00Z"/>
                <w:rFonts w:eastAsia="Times New Roman"/>
                <w:iCs/>
                <w:noProof/>
                <w:color w:val="FF0000"/>
                <w:sz w:val="20"/>
              </w:rPr>
            </w:pPr>
            <w:ins w:id="368" w:author="Aivi Kuivonen" w:date="2023-06-26T13:24:00Z">
              <w:r w:rsidRPr="00FD6A48">
                <w:rPr>
                  <w:rFonts w:eastAsia="Times New Roman"/>
                  <w:b/>
                  <w:bCs/>
                  <w:iCs/>
                  <w:noProof/>
                  <w:color w:val="FF0000"/>
                  <w:sz w:val="20"/>
                </w:rPr>
                <w:t>314,879.04</w:t>
              </w:r>
            </w:ins>
          </w:p>
        </w:tc>
        <w:tc>
          <w:tcPr>
            <w:tcW w:w="8899" w:type="dxa"/>
          </w:tcPr>
          <w:p w14:paraId="32E0F835" w14:textId="77777777" w:rsidR="009A6591" w:rsidRPr="00FF4C37" w:rsidRDefault="009A6591" w:rsidP="008D7511">
            <w:pPr>
              <w:spacing w:before="240" w:after="240"/>
              <w:rPr>
                <w:ins w:id="369" w:author="Aivi Kuivonen" w:date="2023-05-09T11:13:00Z"/>
                <w:rFonts w:eastAsia="Times New Roman"/>
                <w:b/>
                <w:iCs/>
                <w:noProof/>
                <w:color w:val="FF0000"/>
                <w:sz w:val="20"/>
              </w:rPr>
            </w:pPr>
          </w:p>
        </w:tc>
      </w:tr>
      <w:bookmarkEnd w:id="293"/>
    </w:tbl>
    <w:p w14:paraId="7F1AC86A" w14:textId="77777777" w:rsidR="009A6591" w:rsidRDefault="009A6591">
      <w:pPr>
        <w:pStyle w:val="Heading1"/>
        <w:spacing w:before="100" w:after="0"/>
        <w:rPr>
          <w:ins w:id="370" w:author="Aivi Kuivonen" w:date="2023-05-09T11:13:00Z"/>
          <w:rFonts w:ascii="Times New Roman" w:hAnsi="Times New Roman" w:cs="Times New Roman"/>
          <w:b w:val="0"/>
          <w:color w:val="000000"/>
          <w:sz w:val="24"/>
        </w:rPr>
      </w:pPr>
    </w:p>
    <w:p w14:paraId="6B154F5C" w14:textId="58137FCD" w:rsidR="00A77B3E" w:rsidRDefault="00CB4887">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4"/>
        </w:rPr>
        <w:t>DOCUMENTS</w:t>
      </w:r>
      <w:bookmarkEnd w:id="292"/>
    </w:p>
    <w:p w14:paraId="2B925DE8"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700"/>
        <w:gridCol w:w="1063"/>
        <w:gridCol w:w="1700"/>
        <w:gridCol w:w="1700"/>
        <w:gridCol w:w="3916"/>
        <w:gridCol w:w="1063"/>
        <w:gridCol w:w="1700"/>
      </w:tblGrid>
      <w:tr w:rsidR="009C3F87" w14:paraId="1C6998A0" w14:textId="77777777">
        <w:trPr>
          <w:trHeight w:val="240"/>
          <w:tblHeader/>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29294CE6" w14:textId="77777777" w:rsidR="00A77B3E" w:rsidRDefault="00CB4887">
            <w:pPr>
              <w:spacing w:before="100"/>
              <w:jc w:val="center"/>
              <w:rPr>
                <w:color w:val="000000"/>
                <w:sz w:val="16"/>
              </w:rPr>
            </w:pPr>
            <w:r>
              <w:rPr>
                <w:color w:val="000000"/>
                <w:sz w:val="16"/>
              </w:rPr>
              <w:t>Document title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3077CF33" w14:textId="77777777" w:rsidR="00A77B3E" w:rsidRDefault="00CB4887">
            <w:pPr>
              <w:spacing w:before="100"/>
              <w:jc w:val="center"/>
              <w:rPr>
                <w:color w:val="000000"/>
                <w:sz w:val="16"/>
              </w:rPr>
            </w:pPr>
            <w:r>
              <w:rPr>
                <w:color w:val="000000"/>
                <w:sz w:val="16"/>
              </w:rPr>
              <w:t>Document type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7F54A17A" w14:textId="77777777" w:rsidR="00A77B3E" w:rsidRDefault="00CB4887">
            <w:pPr>
              <w:spacing w:before="100"/>
              <w:jc w:val="center"/>
              <w:rPr>
                <w:color w:val="000000"/>
                <w:sz w:val="16"/>
              </w:rPr>
            </w:pPr>
            <w:r>
              <w:rPr>
                <w:color w:val="000000"/>
                <w:sz w:val="16"/>
              </w:rPr>
              <w:t>Document date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6CC3D03C" w14:textId="77777777" w:rsidR="00A77B3E" w:rsidRDefault="00CB4887">
            <w:pPr>
              <w:spacing w:before="100"/>
              <w:jc w:val="center"/>
              <w:rPr>
                <w:color w:val="000000"/>
                <w:sz w:val="16"/>
              </w:rPr>
            </w:pPr>
            <w:r>
              <w:rPr>
                <w:color w:val="000000"/>
                <w:sz w:val="16"/>
              </w:rPr>
              <w:t>Local reference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2F188502" w14:textId="77777777" w:rsidR="00A77B3E" w:rsidRDefault="00CB4887">
            <w:pPr>
              <w:spacing w:before="100"/>
              <w:jc w:val="center"/>
              <w:rPr>
                <w:color w:val="000000"/>
                <w:sz w:val="16"/>
              </w:rPr>
            </w:pPr>
            <w:r>
              <w:rPr>
                <w:color w:val="000000"/>
                <w:sz w:val="16"/>
              </w:rPr>
              <w:t>Commission reference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5AB37744" w14:textId="77777777" w:rsidR="00A77B3E" w:rsidRDefault="00CB4887">
            <w:pPr>
              <w:spacing w:before="100"/>
              <w:jc w:val="center"/>
              <w:rPr>
                <w:color w:val="000000"/>
                <w:sz w:val="16"/>
              </w:rPr>
            </w:pPr>
            <w:r>
              <w:rPr>
                <w:color w:val="000000"/>
                <w:sz w:val="16"/>
              </w:rPr>
              <w:t>Files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31F347DE" w14:textId="77777777" w:rsidR="00A77B3E" w:rsidRDefault="00CB4887">
            <w:pPr>
              <w:spacing w:before="100"/>
              <w:jc w:val="center"/>
              <w:rPr>
                <w:color w:val="000000"/>
                <w:sz w:val="16"/>
              </w:rPr>
            </w:pPr>
            <w:r>
              <w:rPr>
                <w:color w:val="000000"/>
                <w:sz w:val="16"/>
              </w:rPr>
              <w:t>Sent date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5D18D328" w14:textId="77777777" w:rsidR="00A77B3E" w:rsidRDefault="00CB4887">
            <w:pPr>
              <w:spacing w:before="100"/>
              <w:jc w:val="center"/>
              <w:rPr>
                <w:color w:val="000000"/>
                <w:sz w:val="16"/>
              </w:rPr>
            </w:pPr>
            <w:r>
              <w:rPr>
                <w:color w:val="000000"/>
                <w:sz w:val="16"/>
              </w:rPr>
              <w:t>Sent by</w:t>
            </w:r>
          </w:p>
        </w:tc>
      </w:tr>
      <w:tr w:rsidR="009C3F87" w14:paraId="4B6016C9" w14:textId="77777777">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1A10E59A" w14:textId="77777777" w:rsidR="00A77B3E" w:rsidRDefault="00CB4887">
            <w:pPr>
              <w:spacing w:before="100"/>
              <w:rPr>
                <w:color w:val="000000"/>
                <w:sz w:val="16"/>
              </w:rPr>
            </w:pPr>
            <w:r>
              <w:rPr>
                <w:color w:val="000000"/>
                <w:sz w:val="16"/>
              </w:rPr>
              <w:t>HEC_EE_long_05.07.2022_eng</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1545169F" w14:textId="77777777" w:rsidR="00A77B3E" w:rsidRDefault="00CB4887">
            <w:pPr>
              <w:spacing w:before="100"/>
              <w:rPr>
                <w:color w:val="000000"/>
                <w:sz w:val="16"/>
              </w:rPr>
            </w:pPr>
            <w:r>
              <w:rPr>
                <w:color w:val="000000"/>
                <w:sz w:val="16"/>
              </w:rPr>
              <w:t>Supplementary Information</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168184CA" w14:textId="77777777" w:rsidR="00A77B3E" w:rsidRDefault="00CB4887">
            <w:pPr>
              <w:spacing w:before="100"/>
              <w:rPr>
                <w:color w:val="000000"/>
                <w:sz w:val="16"/>
              </w:rPr>
            </w:pPr>
            <w:r>
              <w:rPr>
                <w:color w:val="000000"/>
                <w:sz w:val="16"/>
              </w:rPr>
              <w:t>27-Jul-2022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01D0079D" w14:textId="77777777"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24C0B76D" w14:textId="77777777" w:rsidR="00A77B3E" w:rsidRDefault="00CB4887">
            <w:pPr>
              <w:spacing w:before="100"/>
              <w:rPr>
                <w:color w:val="000000"/>
                <w:sz w:val="16"/>
              </w:rPr>
            </w:pPr>
            <w:proofErr w:type="gramStart"/>
            <w:r>
              <w:rPr>
                <w:color w:val="000000"/>
                <w:sz w:val="16"/>
              </w:rPr>
              <w:t>Ares(</w:t>
            </w:r>
            <w:proofErr w:type="gramEnd"/>
            <w:r>
              <w:rPr>
                <w:color w:val="000000"/>
                <w:sz w:val="16"/>
              </w:rPr>
              <w:t>2022)5397414</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10499C95" w14:textId="77777777" w:rsidR="00A77B3E" w:rsidRDefault="00CB4887">
            <w:pPr>
              <w:spacing w:before="100"/>
              <w:rPr>
                <w:color w:val="000000"/>
                <w:sz w:val="16"/>
              </w:rPr>
            </w:pPr>
            <w:r>
              <w:rPr>
                <w:color w:val="000000"/>
                <w:sz w:val="16"/>
              </w:rPr>
              <w:t>HEC_EE_long_05.07.2022_eng</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7308AB49" w14:textId="77777777" w:rsidR="00A77B3E" w:rsidRDefault="00CB4887">
            <w:pPr>
              <w:spacing w:before="100"/>
              <w:rPr>
                <w:color w:val="000000"/>
                <w:sz w:val="16"/>
              </w:rPr>
            </w:pPr>
            <w:r>
              <w:rPr>
                <w:color w:val="000000"/>
                <w:sz w:val="16"/>
              </w:rPr>
              <w:t>27-Jul-2022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2EA00156" w14:textId="77777777" w:rsidR="00A77B3E" w:rsidRDefault="00CB4887">
            <w:pPr>
              <w:spacing w:before="100"/>
              <w:rPr>
                <w:color w:val="000000"/>
                <w:sz w:val="16"/>
              </w:rPr>
            </w:pPr>
            <w:r>
              <w:rPr>
                <w:color w:val="000000"/>
                <w:sz w:val="16"/>
              </w:rPr>
              <w:t>Kuivonen, Aivi</w:t>
            </w:r>
          </w:p>
        </w:tc>
      </w:tr>
      <w:tr w:rsidR="009C3F87" w14:paraId="4400046B" w14:textId="77777777">
        <w:trPr>
          <w:trHeight w:val="240"/>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4056EEFE" w14:textId="77777777" w:rsidR="00A77B3E" w:rsidRDefault="00CB4887">
            <w:pPr>
              <w:spacing w:before="100"/>
              <w:rPr>
                <w:color w:val="000000"/>
                <w:sz w:val="16"/>
              </w:rPr>
            </w:pPr>
            <w:proofErr w:type="spellStart"/>
            <w:r>
              <w:rPr>
                <w:color w:val="000000"/>
                <w:sz w:val="16"/>
              </w:rPr>
              <w:t>Programme</w:t>
            </w:r>
            <w:proofErr w:type="spellEnd"/>
            <w:r>
              <w:rPr>
                <w:color w:val="000000"/>
                <w:sz w:val="16"/>
              </w:rPr>
              <w:t xml:space="preserve"> snapshot 2021EE65BVPR001 1.1</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621B552C" w14:textId="77777777" w:rsidR="00A77B3E" w:rsidRDefault="00CB4887">
            <w:pPr>
              <w:spacing w:before="100"/>
              <w:rPr>
                <w:color w:val="000000"/>
                <w:sz w:val="16"/>
              </w:rPr>
            </w:pPr>
            <w:r>
              <w:rPr>
                <w:color w:val="000000"/>
                <w:sz w:val="16"/>
              </w:rPr>
              <w:t>Snapshot of data before send</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4D9F5D17" w14:textId="77777777" w:rsidR="00A77B3E" w:rsidRDefault="00CB4887">
            <w:pPr>
              <w:spacing w:before="100"/>
              <w:rPr>
                <w:color w:val="000000"/>
                <w:sz w:val="16"/>
              </w:rPr>
            </w:pPr>
            <w:r>
              <w:rPr>
                <w:color w:val="000000"/>
                <w:sz w:val="16"/>
              </w:rPr>
              <w:t>27-Jul-2022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75C3089B" w14:textId="77777777" w:rsidR="00A77B3E" w:rsidRDefault="00A77B3E">
            <w:pPr>
              <w:spacing w:before="100"/>
              <w:rPr>
                <w:color w:val="000000"/>
                <w:sz w:val="16"/>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562E0690" w14:textId="77777777" w:rsidR="00A77B3E" w:rsidRDefault="00CB4887">
            <w:pPr>
              <w:spacing w:before="100"/>
              <w:rPr>
                <w:color w:val="000000"/>
                <w:sz w:val="16"/>
              </w:rPr>
            </w:pPr>
            <w:proofErr w:type="gramStart"/>
            <w:r>
              <w:rPr>
                <w:color w:val="000000"/>
                <w:sz w:val="16"/>
              </w:rPr>
              <w:t>Ares(</w:t>
            </w:r>
            <w:proofErr w:type="gramEnd"/>
            <w:r>
              <w:rPr>
                <w:color w:val="000000"/>
                <w:sz w:val="16"/>
              </w:rPr>
              <w:t>2022)5397414</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3EBE9DA7" w14:textId="77777777" w:rsidR="00A77B3E" w:rsidRDefault="00CB4887">
            <w:pPr>
              <w:spacing w:before="100"/>
              <w:rPr>
                <w:color w:val="000000"/>
                <w:sz w:val="16"/>
              </w:rPr>
            </w:pPr>
            <w:r>
              <w:rPr>
                <w:color w:val="000000"/>
                <w:sz w:val="16"/>
              </w:rPr>
              <w:t>Programme_snapshot_2021EE65BVPR001_1.1_en.pdf</w:t>
            </w:r>
            <w:r>
              <w:rPr>
                <w:color w:val="000000"/>
                <w:sz w:val="16"/>
              </w:rPr>
              <w:br/>
              <w:t>HEC EE long_EN_05.07.2022.docx</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31B2D341" w14:textId="77777777" w:rsidR="00A77B3E" w:rsidRDefault="00CB4887">
            <w:pPr>
              <w:spacing w:before="100"/>
              <w:rPr>
                <w:color w:val="000000"/>
                <w:sz w:val="16"/>
              </w:rPr>
            </w:pPr>
            <w:r>
              <w:rPr>
                <w:color w:val="000000"/>
                <w:sz w:val="16"/>
              </w:rPr>
              <w:t>27-Jul-2022</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14:paraId="345F384F" w14:textId="77777777" w:rsidR="00A77B3E" w:rsidRDefault="00CB4887">
            <w:pPr>
              <w:spacing w:before="100"/>
              <w:rPr>
                <w:color w:val="000000"/>
                <w:sz w:val="16"/>
              </w:rPr>
            </w:pPr>
            <w:r>
              <w:rPr>
                <w:color w:val="000000"/>
                <w:sz w:val="16"/>
              </w:rPr>
              <w:t>Kuivonen, Aivi</w:t>
            </w:r>
          </w:p>
        </w:tc>
      </w:tr>
    </w:tbl>
    <w:p w14:paraId="4FB64EEB" w14:textId="77777777" w:rsidR="00A77B3E" w:rsidRDefault="00A77B3E">
      <w:pPr>
        <w:spacing w:before="100"/>
        <w:jc w:val="center"/>
        <w:rPr>
          <w:color w:val="000000"/>
          <w:sz w:val="16"/>
        </w:rPr>
      </w:pPr>
    </w:p>
    <w:sectPr w:rsidR="00A77B3E">
      <w:headerReference w:type="even" r:id="rId87"/>
      <w:headerReference w:type="default" r:id="rId88"/>
      <w:footerReference w:type="even" r:id="rId89"/>
      <w:footerReference w:type="default" r:id="rId90"/>
      <w:headerReference w:type="first" r:id="rId91"/>
      <w:footerReference w:type="first" r:id="rId92"/>
      <w:pgSz w:w="16838" w:h="11906" w:orient="landscape"/>
      <w:pgMar w:top="720" w:right="720" w:bottom="864" w:left="936" w:header="288" w:footer="7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0B53A" w14:textId="77777777" w:rsidR="002E12DD" w:rsidRDefault="00CB4887">
      <w:r>
        <w:separator/>
      </w:r>
    </w:p>
  </w:endnote>
  <w:endnote w:type="continuationSeparator" w:id="0">
    <w:p w14:paraId="2D027085" w14:textId="77777777" w:rsidR="002E12DD" w:rsidRDefault="00CB4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107"/>
      <w:gridCol w:w="2037"/>
      <w:gridCol w:w="4106"/>
    </w:tblGrid>
    <w:tr w:rsidR="009C3F87" w14:paraId="69D3FE94" w14:textId="77777777">
      <w:trPr>
        <w:trHeight w:val="240"/>
      </w:trPr>
      <w:tc>
        <w:tcPr>
          <w:tcW w:w="0" w:type="auto"/>
          <w:tcMar>
            <w:left w:w="100" w:type="dxa"/>
            <w:right w:w="100" w:type="dxa"/>
          </w:tcMar>
        </w:tcPr>
        <w:p w14:paraId="4FD06CFE" w14:textId="77777777" w:rsidR="009C3F87" w:rsidRDefault="00CB4887">
          <w:pPr>
            <w:rPr>
              <w:b/>
              <w:color w:val="000000"/>
            </w:rPr>
          </w:pPr>
          <w:r>
            <w:rPr>
              <w:b/>
              <w:color w:val="000000"/>
              <w:sz w:val="32"/>
            </w:rPr>
            <w:t>EN</w:t>
          </w:r>
        </w:p>
      </w:tc>
      <w:tc>
        <w:tcPr>
          <w:tcW w:w="0" w:type="auto"/>
          <w:tcMar>
            <w:left w:w="100" w:type="dxa"/>
            <w:right w:w="100" w:type="dxa"/>
          </w:tcMar>
        </w:tcPr>
        <w:p w14:paraId="09F2236B"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7</w:t>
          </w:r>
          <w:r>
            <w:rPr>
              <w:b/>
              <w:color w:val="000000"/>
            </w:rPr>
            <w:fldChar w:fldCharType="end"/>
          </w:r>
        </w:p>
      </w:tc>
      <w:tc>
        <w:tcPr>
          <w:tcW w:w="0" w:type="auto"/>
          <w:tcMar>
            <w:left w:w="100" w:type="dxa"/>
            <w:right w:w="100" w:type="dxa"/>
          </w:tcMar>
        </w:tcPr>
        <w:p w14:paraId="29457CDD" w14:textId="77777777" w:rsidR="009C3F87" w:rsidRDefault="00CB4887">
          <w:pPr>
            <w:jc w:val="right"/>
            <w:rPr>
              <w:b/>
              <w:color w:val="000000"/>
              <w:sz w:val="32"/>
            </w:rPr>
          </w:pPr>
          <w:r>
            <w:rPr>
              <w:b/>
              <w:color w:val="000000"/>
              <w:sz w:val="32"/>
            </w:rPr>
            <w:t>EN</w:t>
          </w:r>
        </w:p>
      </w:tc>
    </w:tr>
  </w:tbl>
  <w:p w14:paraId="04DA5ADF" w14:textId="77777777" w:rsidR="009C3F87" w:rsidRDefault="009C3F87">
    <w:pPr>
      <w:rPr>
        <w:b/>
        <w:color w:val="00000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AB2E8" w14:textId="77777777" w:rsidR="009C3F87" w:rsidRDefault="009C3F87"/>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A8A44" w14:textId="77777777" w:rsidR="009C3F87" w:rsidRDefault="009C3F87"/>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227"/>
      <w:gridCol w:w="1796"/>
      <w:gridCol w:w="4227"/>
    </w:tblGrid>
    <w:tr w:rsidR="009C3F87" w14:paraId="15C0FD28" w14:textId="77777777">
      <w:tc>
        <w:tcPr>
          <w:tcW w:w="0" w:type="auto"/>
          <w:tcMar>
            <w:top w:w="0" w:type="dxa"/>
            <w:left w:w="60" w:type="dxa"/>
            <w:bottom w:w="80" w:type="dxa"/>
            <w:right w:w="60" w:type="dxa"/>
          </w:tcMar>
        </w:tcPr>
        <w:p w14:paraId="21C45774"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045BBA10"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20</w:t>
          </w:r>
          <w:r>
            <w:rPr>
              <w:b/>
              <w:color w:val="000000"/>
            </w:rPr>
            <w:fldChar w:fldCharType="end"/>
          </w:r>
        </w:p>
      </w:tc>
      <w:tc>
        <w:tcPr>
          <w:tcW w:w="0" w:type="auto"/>
          <w:tcMar>
            <w:top w:w="0" w:type="dxa"/>
            <w:left w:w="60" w:type="dxa"/>
            <w:bottom w:w="80" w:type="dxa"/>
            <w:right w:w="60" w:type="dxa"/>
          </w:tcMar>
        </w:tcPr>
        <w:p w14:paraId="4DFD9EC6" w14:textId="77777777" w:rsidR="009C3F87" w:rsidRDefault="00CB4887">
          <w:pPr>
            <w:jc w:val="right"/>
            <w:rPr>
              <w:b/>
              <w:color w:val="000000"/>
              <w:sz w:val="32"/>
            </w:rPr>
          </w:pPr>
          <w:r>
            <w:rPr>
              <w:b/>
              <w:color w:val="000000"/>
              <w:sz w:val="32"/>
            </w:rPr>
            <w:t>EN</w:t>
          </w:r>
        </w:p>
      </w:tc>
    </w:tr>
  </w:tbl>
  <w:p w14:paraId="27BC983D" w14:textId="77777777" w:rsidR="009C3F87" w:rsidRDefault="009C3F87">
    <w:pPr>
      <w:rPr>
        <w:b/>
        <w:color w:val="00000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D88AE" w14:textId="77777777" w:rsidR="009C3F87" w:rsidRDefault="009C3F87"/>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5E76D" w14:textId="77777777" w:rsidR="009C3F87" w:rsidRDefault="009C3F87"/>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6261"/>
      <w:gridCol w:w="2660"/>
      <w:gridCol w:w="6261"/>
    </w:tblGrid>
    <w:tr w:rsidR="009C3F87" w14:paraId="152FA895" w14:textId="77777777">
      <w:tc>
        <w:tcPr>
          <w:tcW w:w="0" w:type="auto"/>
          <w:tcMar>
            <w:top w:w="0" w:type="dxa"/>
            <w:left w:w="60" w:type="dxa"/>
            <w:bottom w:w="80" w:type="dxa"/>
            <w:right w:w="60" w:type="dxa"/>
          </w:tcMar>
        </w:tcPr>
        <w:p w14:paraId="745C4BC5"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13D3B004"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23</w:t>
          </w:r>
          <w:r>
            <w:rPr>
              <w:b/>
              <w:color w:val="000000"/>
            </w:rPr>
            <w:fldChar w:fldCharType="end"/>
          </w:r>
        </w:p>
      </w:tc>
      <w:tc>
        <w:tcPr>
          <w:tcW w:w="0" w:type="auto"/>
          <w:tcMar>
            <w:top w:w="0" w:type="dxa"/>
            <w:left w:w="60" w:type="dxa"/>
            <w:bottom w:w="80" w:type="dxa"/>
            <w:right w:w="60" w:type="dxa"/>
          </w:tcMar>
        </w:tcPr>
        <w:p w14:paraId="3B144F36" w14:textId="77777777" w:rsidR="009C3F87" w:rsidRDefault="00CB4887">
          <w:pPr>
            <w:jc w:val="right"/>
            <w:rPr>
              <w:b/>
              <w:color w:val="000000"/>
              <w:sz w:val="32"/>
            </w:rPr>
          </w:pPr>
          <w:r>
            <w:rPr>
              <w:b/>
              <w:color w:val="000000"/>
              <w:sz w:val="32"/>
            </w:rPr>
            <w:t>EN</w:t>
          </w:r>
        </w:p>
      </w:tc>
    </w:tr>
  </w:tbl>
  <w:p w14:paraId="60630710" w14:textId="77777777" w:rsidR="009C3F87" w:rsidRDefault="009C3F87">
    <w:pPr>
      <w:rPr>
        <w:b/>
        <w:color w:val="00000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812E" w14:textId="77777777" w:rsidR="009C3F87" w:rsidRDefault="009C3F87"/>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5E08" w14:textId="77777777" w:rsidR="009C3F87" w:rsidRDefault="009C3F87"/>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227"/>
      <w:gridCol w:w="1796"/>
      <w:gridCol w:w="4227"/>
    </w:tblGrid>
    <w:tr w:rsidR="009C3F87" w14:paraId="2635176F" w14:textId="77777777">
      <w:tc>
        <w:tcPr>
          <w:tcW w:w="0" w:type="auto"/>
          <w:tcMar>
            <w:top w:w="0" w:type="dxa"/>
            <w:left w:w="60" w:type="dxa"/>
            <w:bottom w:w="80" w:type="dxa"/>
            <w:right w:w="60" w:type="dxa"/>
          </w:tcMar>
        </w:tcPr>
        <w:p w14:paraId="2714FED1"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6B805284"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25</w:t>
          </w:r>
          <w:r>
            <w:rPr>
              <w:b/>
              <w:color w:val="000000"/>
            </w:rPr>
            <w:fldChar w:fldCharType="end"/>
          </w:r>
        </w:p>
      </w:tc>
      <w:tc>
        <w:tcPr>
          <w:tcW w:w="0" w:type="auto"/>
          <w:tcMar>
            <w:top w:w="0" w:type="dxa"/>
            <w:left w:w="60" w:type="dxa"/>
            <w:bottom w:w="80" w:type="dxa"/>
            <w:right w:w="60" w:type="dxa"/>
          </w:tcMar>
        </w:tcPr>
        <w:p w14:paraId="34EA93CE" w14:textId="77777777" w:rsidR="009C3F87" w:rsidRDefault="00CB4887">
          <w:pPr>
            <w:jc w:val="right"/>
            <w:rPr>
              <w:b/>
              <w:color w:val="000000"/>
              <w:sz w:val="32"/>
            </w:rPr>
          </w:pPr>
          <w:r>
            <w:rPr>
              <w:b/>
              <w:color w:val="000000"/>
              <w:sz w:val="32"/>
            </w:rPr>
            <w:t>EN</w:t>
          </w:r>
        </w:p>
      </w:tc>
    </w:tr>
  </w:tbl>
  <w:p w14:paraId="5DD0CFBE" w14:textId="77777777" w:rsidR="009C3F87" w:rsidRDefault="009C3F87">
    <w:pPr>
      <w:rPr>
        <w:b/>
        <w:color w:val="00000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29476" w14:textId="77777777" w:rsidR="009C3F87" w:rsidRDefault="009C3F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ACD8F" w14:textId="77777777" w:rsidR="009C3F87" w:rsidRDefault="009C3F87"/>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59DDD" w14:textId="77777777" w:rsidR="009C3F87" w:rsidRDefault="009C3F87"/>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227"/>
      <w:gridCol w:w="1796"/>
      <w:gridCol w:w="4227"/>
    </w:tblGrid>
    <w:tr w:rsidR="009C3F87" w14:paraId="4203CBB8" w14:textId="77777777">
      <w:tc>
        <w:tcPr>
          <w:tcW w:w="0" w:type="auto"/>
          <w:tcMar>
            <w:top w:w="0" w:type="dxa"/>
            <w:left w:w="60" w:type="dxa"/>
            <w:bottom w:w="80" w:type="dxa"/>
            <w:right w:w="60" w:type="dxa"/>
          </w:tcMar>
        </w:tcPr>
        <w:p w14:paraId="23A227D2"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1EDE75A3"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29</w:t>
          </w:r>
          <w:r>
            <w:rPr>
              <w:b/>
              <w:color w:val="000000"/>
            </w:rPr>
            <w:fldChar w:fldCharType="end"/>
          </w:r>
        </w:p>
      </w:tc>
      <w:tc>
        <w:tcPr>
          <w:tcW w:w="0" w:type="auto"/>
          <w:tcMar>
            <w:top w:w="0" w:type="dxa"/>
            <w:left w:w="60" w:type="dxa"/>
            <w:bottom w:w="80" w:type="dxa"/>
            <w:right w:w="60" w:type="dxa"/>
          </w:tcMar>
        </w:tcPr>
        <w:p w14:paraId="5753B997" w14:textId="77777777" w:rsidR="009C3F87" w:rsidRDefault="00CB4887">
          <w:pPr>
            <w:jc w:val="right"/>
            <w:rPr>
              <w:b/>
              <w:color w:val="000000"/>
              <w:sz w:val="32"/>
            </w:rPr>
          </w:pPr>
          <w:r>
            <w:rPr>
              <w:b/>
              <w:color w:val="000000"/>
              <w:sz w:val="32"/>
            </w:rPr>
            <w:t>EN</w:t>
          </w:r>
        </w:p>
      </w:tc>
    </w:tr>
  </w:tbl>
  <w:p w14:paraId="26AB20F8" w14:textId="77777777" w:rsidR="009C3F87" w:rsidRDefault="009C3F87">
    <w:pPr>
      <w:rPr>
        <w:b/>
        <w:color w:val="00000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E13E1" w14:textId="77777777" w:rsidR="009C3F87" w:rsidRDefault="009C3F87"/>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D5AE4" w14:textId="77777777" w:rsidR="009C3F87" w:rsidRDefault="009C3F87"/>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227"/>
      <w:gridCol w:w="1796"/>
      <w:gridCol w:w="4227"/>
    </w:tblGrid>
    <w:tr w:rsidR="009C3F87" w14:paraId="145ED372" w14:textId="77777777">
      <w:tc>
        <w:tcPr>
          <w:tcW w:w="0" w:type="auto"/>
          <w:tcMar>
            <w:top w:w="0" w:type="dxa"/>
            <w:left w:w="60" w:type="dxa"/>
            <w:bottom w:w="80" w:type="dxa"/>
            <w:right w:w="60" w:type="dxa"/>
          </w:tcMar>
          <w:vAlign w:val="center"/>
        </w:tcPr>
        <w:p w14:paraId="5AFEB93B"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vAlign w:val="center"/>
        </w:tcPr>
        <w:p w14:paraId="7915061D"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36</w:t>
          </w:r>
          <w:r>
            <w:rPr>
              <w:b/>
              <w:color w:val="000000"/>
            </w:rPr>
            <w:fldChar w:fldCharType="end"/>
          </w:r>
        </w:p>
      </w:tc>
      <w:tc>
        <w:tcPr>
          <w:tcW w:w="0" w:type="auto"/>
          <w:tcMar>
            <w:top w:w="0" w:type="dxa"/>
            <w:left w:w="60" w:type="dxa"/>
            <w:bottom w:w="80" w:type="dxa"/>
            <w:right w:w="60" w:type="dxa"/>
          </w:tcMar>
          <w:vAlign w:val="center"/>
        </w:tcPr>
        <w:p w14:paraId="36988624" w14:textId="77777777" w:rsidR="009C3F87" w:rsidRDefault="00CB4887">
          <w:pPr>
            <w:jc w:val="right"/>
            <w:rPr>
              <w:b/>
              <w:color w:val="000000"/>
              <w:sz w:val="32"/>
            </w:rPr>
          </w:pPr>
          <w:r>
            <w:rPr>
              <w:b/>
              <w:color w:val="000000"/>
              <w:sz w:val="32"/>
            </w:rPr>
            <w:t>EN</w:t>
          </w:r>
        </w:p>
      </w:tc>
    </w:tr>
  </w:tbl>
  <w:p w14:paraId="14E27104" w14:textId="77777777" w:rsidR="009C3F87" w:rsidRDefault="009C3F87">
    <w:pPr>
      <w:rPr>
        <w:b/>
        <w:color w:val="00000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025F" w14:textId="77777777" w:rsidR="009C3F87" w:rsidRDefault="009C3F87"/>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BA9F7" w14:textId="77777777" w:rsidR="009C3F87" w:rsidRDefault="009C3F87"/>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227"/>
      <w:gridCol w:w="1796"/>
      <w:gridCol w:w="4227"/>
    </w:tblGrid>
    <w:tr w:rsidR="009C3F87" w14:paraId="1D8AF33E" w14:textId="77777777">
      <w:tc>
        <w:tcPr>
          <w:tcW w:w="0" w:type="auto"/>
          <w:tcMar>
            <w:top w:w="0" w:type="dxa"/>
            <w:left w:w="60" w:type="dxa"/>
            <w:bottom w:w="80" w:type="dxa"/>
            <w:right w:w="60" w:type="dxa"/>
          </w:tcMar>
        </w:tcPr>
        <w:p w14:paraId="49A6C9AE"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1E93F400"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39</w:t>
          </w:r>
          <w:r>
            <w:rPr>
              <w:b/>
              <w:color w:val="000000"/>
            </w:rPr>
            <w:fldChar w:fldCharType="end"/>
          </w:r>
        </w:p>
      </w:tc>
      <w:tc>
        <w:tcPr>
          <w:tcW w:w="0" w:type="auto"/>
          <w:tcMar>
            <w:top w:w="0" w:type="dxa"/>
            <w:left w:w="60" w:type="dxa"/>
            <w:bottom w:w="80" w:type="dxa"/>
            <w:right w:w="60" w:type="dxa"/>
          </w:tcMar>
        </w:tcPr>
        <w:p w14:paraId="2D046B09" w14:textId="77777777" w:rsidR="009C3F87" w:rsidRDefault="00CB4887">
          <w:pPr>
            <w:jc w:val="right"/>
            <w:rPr>
              <w:b/>
              <w:color w:val="000000"/>
              <w:sz w:val="32"/>
            </w:rPr>
          </w:pPr>
          <w:r>
            <w:rPr>
              <w:b/>
              <w:color w:val="000000"/>
              <w:sz w:val="32"/>
            </w:rPr>
            <w:t>EN</w:t>
          </w:r>
        </w:p>
      </w:tc>
    </w:tr>
  </w:tbl>
  <w:p w14:paraId="76A2431F" w14:textId="77777777" w:rsidR="009C3F87" w:rsidRDefault="009C3F87">
    <w:pPr>
      <w:rPr>
        <w:b/>
        <w:color w:val="00000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055D" w14:textId="77777777" w:rsidR="009C3F87" w:rsidRDefault="009C3F87"/>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7946" w14:textId="77777777" w:rsidR="009C3F87" w:rsidRDefault="009C3F8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107"/>
      <w:gridCol w:w="2037"/>
      <w:gridCol w:w="4106"/>
    </w:tblGrid>
    <w:tr w:rsidR="009C3F87" w14:paraId="0629434D" w14:textId="77777777">
      <w:trPr>
        <w:trHeight w:val="240"/>
      </w:trPr>
      <w:tc>
        <w:tcPr>
          <w:tcW w:w="0" w:type="auto"/>
          <w:tcMar>
            <w:left w:w="100" w:type="dxa"/>
            <w:right w:w="100" w:type="dxa"/>
          </w:tcMar>
        </w:tcPr>
        <w:p w14:paraId="057AD4FD" w14:textId="77777777" w:rsidR="009C3F87" w:rsidRDefault="00CB4887">
          <w:pPr>
            <w:rPr>
              <w:b/>
              <w:color w:val="000000"/>
            </w:rPr>
          </w:pPr>
          <w:r>
            <w:rPr>
              <w:b/>
              <w:color w:val="000000"/>
              <w:sz w:val="32"/>
            </w:rPr>
            <w:t>EN</w:t>
          </w:r>
        </w:p>
      </w:tc>
      <w:tc>
        <w:tcPr>
          <w:tcW w:w="0" w:type="auto"/>
          <w:tcMar>
            <w:left w:w="100" w:type="dxa"/>
            <w:right w:w="100" w:type="dxa"/>
          </w:tcMar>
        </w:tcPr>
        <w:p w14:paraId="5449ABE0"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8</w:t>
          </w:r>
          <w:r>
            <w:rPr>
              <w:b/>
              <w:color w:val="000000"/>
            </w:rPr>
            <w:fldChar w:fldCharType="end"/>
          </w:r>
        </w:p>
      </w:tc>
      <w:tc>
        <w:tcPr>
          <w:tcW w:w="0" w:type="auto"/>
          <w:tcMar>
            <w:left w:w="100" w:type="dxa"/>
            <w:right w:w="100" w:type="dxa"/>
          </w:tcMar>
        </w:tcPr>
        <w:p w14:paraId="29539288" w14:textId="77777777" w:rsidR="009C3F87" w:rsidRDefault="00CB4887">
          <w:pPr>
            <w:jc w:val="right"/>
            <w:rPr>
              <w:b/>
              <w:color w:val="000000"/>
              <w:sz w:val="32"/>
            </w:rPr>
          </w:pPr>
          <w:r>
            <w:rPr>
              <w:b/>
              <w:color w:val="000000"/>
              <w:sz w:val="32"/>
            </w:rPr>
            <w:t>EN</w:t>
          </w:r>
        </w:p>
      </w:tc>
    </w:tr>
  </w:tbl>
  <w:p w14:paraId="780796EB" w14:textId="77777777" w:rsidR="009C3F87" w:rsidRDefault="009C3F87">
    <w:pPr>
      <w:rPr>
        <w:b/>
        <w:color w:val="00000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6261"/>
      <w:gridCol w:w="2660"/>
      <w:gridCol w:w="6261"/>
    </w:tblGrid>
    <w:tr w:rsidR="009C3F87" w14:paraId="5D245333" w14:textId="77777777">
      <w:tc>
        <w:tcPr>
          <w:tcW w:w="0" w:type="auto"/>
          <w:tcMar>
            <w:top w:w="0" w:type="dxa"/>
            <w:left w:w="60" w:type="dxa"/>
            <w:bottom w:w="80" w:type="dxa"/>
            <w:right w:w="60" w:type="dxa"/>
          </w:tcMar>
        </w:tcPr>
        <w:p w14:paraId="34AFF8C5"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5DE777A1"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41</w:t>
          </w:r>
          <w:r>
            <w:rPr>
              <w:b/>
              <w:color w:val="000000"/>
            </w:rPr>
            <w:fldChar w:fldCharType="end"/>
          </w:r>
        </w:p>
      </w:tc>
      <w:tc>
        <w:tcPr>
          <w:tcW w:w="0" w:type="auto"/>
          <w:tcMar>
            <w:top w:w="0" w:type="dxa"/>
            <w:left w:w="60" w:type="dxa"/>
            <w:bottom w:w="80" w:type="dxa"/>
            <w:right w:w="60" w:type="dxa"/>
          </w:tcMar>
        </w:tcPr>
        <w:p w14:paraId="13E54211" w14:textId="77777777" w:rsidR="009C3F87" w:rsidRDefault="00CB4887">
          <w:pPr>
            <w:jc w:val="right"/>
            <w:rPr>
              <w:b/>
              <w:color w:val="000000"/>
              <w:sz w:val="32"/>
            </w:rPr>
          </w:pPr>
          <w:r>
            <w:rPr>
              <w:b/>
              <w:color w:val="000000"/>
              <w:sz w:val="32"/>
            </w:rPr>
            <w:t>EN</w:t>
          </w:r>
        </w:p>
      </w:tc>
    </w:tr>
  </w:tbl>
  <w:p w14:paraId="5598C13D" w14:textId="77777777" w:rsidR="009C3F87" w:rsidRDefault="009C3F87">
    <w:pPr>
      <w:rPr>
        <w:b/>
        <w:color w:val="00000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17B5" w14:textId="77777777" w:rsidR="009C3F87" w:rsidRDefault="009C3F87"/>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4AEAD" w14:textId="77777777" w:rsidR="009C3F87" w:rsidRDefault="009C3F87"/>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227"/>
      <w:gridCol w:w="1796"/>
      <w:gridCol w:w="4227"/>
    </w:tblGrid>
    <w:tr w:rsidR="009C3F87" w14:paraId="60D8B7A8" w14:textId="77777777">
      <w:tc>
        <w:tcPr>
          <w:tcW w:w="0" w:type="auto"/>
          <w:tcMar>
            <w:top w:w="0" w:type="dxa"/>
            <w:left w:w="60" w:type="dxa"/>
            <w:bottom w:w="80" w:type="dxa"/>
            <w:right w:w="60" w:type="dxa"/>
          </w:tcMar>
          <w:vAlign w:val="center"/>
        </w:tcPr>
        <w:p w14:paraId="3E949B69"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vAlign w:val="center"/>
        </w:tcPr>
        <w:p w14:paraId="661AEB33"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46</w:t>
          </w:r>
          <w:r>
            <w:rPr>
              <w:b/>
              <w:color w:val="000000"/>
            </w:rPr>
            <w:fldChar w:fldCharType="end"/>
          </w:r>
        </w:p>
      </w:tc>
      <w:tc>
        <w:tcPr>
          <w:tcW w:w="0" w:type="auto"/>
          <w:tcMar>
            <w:top w:w="0" w:type="dxa"/>
            <w:left w:w="60" w:type="dxa"/>
            <w:bottom w:w="80" w:type="dxa"/>
            <w:right w:w="60" w:type="dxa"/>
          </w:tcMar>
          <w:vAlign w:val="center"/>
        </w:tcPr>
        <w:p w14:paraId="31BDFE7C" w14:textId="77777777" w:rsidR="009C3F87" w:rsidRDefault="00CB4887">
          <w:pPr>
            <w:jc w:val="right"/>
            <w:rPr>
              <w:b/>
              <w:color w:val="000000"/>
              <w:sz w:val="32"/>
            </w:rPr>
          </w:pPr>
          <w:r>
            <w:rPr>
              <w:b/>
              <w:color w:val="000000"/>
              <w:sz w:val="32"/>
            </w:rPr>
            <w:t>EN</w:t>
          </w:r>
        </w:p>
      </w:tc>
    </w:tr>
  </w:tbl>
  <w:p w14:paraId="750A9559" w14:textId="77777777" w:rsidR="009C3F87" w:rsidRDefault="009C3F87">
    <w:pPr>
      <w:rPr>
        <w:b/>
        <w:color w:val="00000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09E7B" w14:textId="77777777" w:rsidR="009C3F87" w:rsidRDefault="009C3F87"/>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6D7E" w14:textId="77777777" w:rsidR="009C3F87" w:rsidRDefault="009C3F87"/>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058"/>
      <w:gridCol w:w="2133"/>
      <w:gridCol w:w="4059"/>
    </w:tblGrid>
    <w:tr w:rsidR="009C3F87" w14:paraId="624ECBAF" w14:textId="77777777">
      <w:tc>
        <w:tcPr>
          <w:tcW w:w="0" w:type="auto"/>
          <w:tcMar>
            <w:top w:w="20" w:type="dxa"/>
            <w:left w:w="120" w:type="dxa"/>
            <w:bottom w:w="120" w:type="dxa"/>
            <w:right w:w="120" w:type="dxa"/>
          </w:tcMar>
          <w:vAlign w:val="bottom"/>
        </w:tcPr>
        <w:p w14:paraId="78FA6062" w14:textId="77777777" w:rsidR="009C3F87" w:rsidRDefault="00CB4887">
          <w:pPr>
            <w:rPr>
              <w:b/>
              <w:color w:val="000000"/>
            </w:rPr>
          </w:pPr>
          <w:r>
            <w:rPr>
              <w:b/>
              <w:color w:val="000000"/>
              <w:sz w:val="32"/>
            </w:rPr>
            <w:t>EN</w:t>
          </w:r>
        </w:p>
      </w:tc>
      <w:tc>
        <w:tcPr>
          <w:tcW w:w="0" w:type="auto"/>
          <w:tcMar>
            <w:top w:w="20" w:type="dxa"/>
            <w:left w:w="120" w:type="dxa"/>
            <w:bottom w:w="120" w:type="dxa"/>
            <w:right w:w="120" w:type="dxa"/>
          </w:tcMar>
          <w:vAlign w:val="bottom"/>
        </w:tcPr>
        <w:p w14:paraId="38507B33"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47</w:t>
          </w:r>
          <w:r>
            <w:rPr>
              <w:b/>
              <w:color w:val="000000"/>
            </w:rPr>
            <w:fldChar w:fldCharType="end"/>
          </w:r>
        </w:p>
      </w:tc>
      <w:tc>
        <w:tcPr>
          <w:tcW w:w="0" w:type="auto"/>
          <w:tcMar>
            <w:top w:w="20" w:type="dxa"/>
            <w:left w:w="120" w:type="dxa"/>
            <w:bottom w:w="120" w:type="dxa"/>
            <w:right w:w="120" w:type="dxa"/>
          </w:tcMar>
          <w:vAlign w:val="bottom"/>
        </w:tcPr>
        <w:p w14:paraId="02932714" w14:textId="77777777" w:rsidR="009C3F87" w:rsidRDefault="00CB4887">
          <w:pPr>
            <w:jc w:val="right"/>
            <w:rPr>
              <w:b/>
              <w:color w:val="000000"/>
              <w:sz w:val="32"/>
            </w:rPr>
          </w:pPr>
          <w:r>
            <w:rPr>
              <w:b/>
              <w:color w:val="000000"/>
              <w:sz w:val="32"/>
            </w:rPr>
            <w:t>EN</w:t>
          </w:r>
        </w:p>
      </w:tc>
    </w:tr>
  </w:tbl>
  <w:p w14:paraId="03E8D2DF" w14:textId="77777777" w:rsidR="009C3F87" w:rsidRDefault="009C3F87">
    <w:pPr>
      <w:rPr>
        <w:b/>
        <w:color w:val="00000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F7C7" w14:textId="77777777" w:rsidR="009C3F87" w:rsidRDefault="009C3F87"/>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B4275" w14:textId="77777777" w:rsidR="009C3F87" w:rsidRDefault="009C3F87"/>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227"/>
      <w:gridCol w:w="1796"/>
      <w:gridCol w:w="4227"/>
    </w:tblGrid>
    <w:tr w:rsidR="009C3F87" w14:paraId="19E4E906" w14:textId="77777777">
      <w:tc>
        <w:tcPr>
          <w:tcW w:w="0" w:type="auto"/>
          <w:tcMar>
            <w:top w:w="0" w:type="dxa"/>
            <w:left w:w="60" w:type="dxa"/>
            <w:bottom w:w="80" w:type="dxa"/>
            <w:right w:w="60" w:type="dxa"/>
          </w:tcMar>
          <w:vAlign w:val="center"/>
        </w:tcPr>
        <w:p w14:paraId="4B7C2930"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vAlign w:val="center"/>
        </w:tcPr>
        <w:p w14:paraId="7544EB41"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48</w:t>
          </w:r>
          <w:r>
            <w:rPr>
              <w:b/>
              <w:color w:val="000000"/>
            </w:rPr>
            <w:fldChar w:fldCharType="end"/>
          </w:r>
        </w:p>
      </w:tc>
      <w:tc>
        <w:tcPr>
          <w:tcW w:w="0" w:type="auto"/>
          <w:tcMar>
            <w:top w:w="0" w:type="dxa"/>
            <w:left w:w="60" w:type="dxa"/>
            <w:bottom w:w="80" w:type="dxa"/>
            <w:right w:w="60" w:type="dxa"/>
          </w:tcMar>
          <w:vAlign w:val="center"/>
        </w:tcPr>
        <w:p w14:paraId="70020E21" w14:textId="77777777" w:rsidR="009C3F87" w:rsidRDefault="00CB4887">
          <w:pPr>
            <w:jc w:val="right"/>
            <w:rPr>
              <w:b/>
              <w:color w:val="000000"/>
              <w:sz w:val="32"/>
            </w:rPr>
          </w:pPr>
          <w:r>
            <w:rPr>
              <w:b/>
              <w:color w:val="000000"/>
              <w:sz w:val="32"/>
            </w:rPr>
            <w:t>EN</w:t>
          </w:r>
        </w:p>
      </w:tc>
    </w:tr>
  </w:tbl>
  <w:p w14:paraId="7DCC4758" w14:textId="77777777" w:rsidR="009C3F87" w:rsidRDefault="009C3F87">
    <w:pPr>
      <w:rPr>
        <w:b/>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0F2A8" w14:textId="77777777" w:rsidR="009C3F87" w:rsidRDefault="009C3F87"/>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7870" w14:textId="77777777" w:rsidR="009C3F87" w:rsidRDefault="009C3F87"/>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AD0D" w14:textId="77777777" w:rsidR="009C3F87" w:rsidRDefault="009C3F87"/>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227"/>
      <w:gridCol w:w="1796"/>
      <w:gridCol w:w="4227"/>
    </w:tblGrid>
    <w:tr w:rsidR="009C3F87" w14:paraId="2E76D879" w14:textId="77777777">
      <w:tc>
        <w:tcPr>
          <w:tcW w:w="0" w:type="auto"/>
          <w:tcMar>
            <w:top w:w="0" w:type="dxa"/>
            <w:left w:w="60" w:type="dxa"/>
            <w:bottom w:w="80" w:type="dxa"/>
            <w:right w:w="60" w:type="dxa"/>
          </w:tcMar>
          <w:vAlign w:val="center"/>
        </w:tcPr>
        <w:p w14:paraId="02922631"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vAlign w:val="center"/>
        </w:tcPr>
        <w:p w14:paraId="3BCFE0EB"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49</w:t>
          </w:r>
          <w:r>
            <w:rPr>
              <w:b/>
              <w:color w:val="000000"/>
            </w:rPr>
            <w:fldChar w:fldCharType="end"/>
          </w:r>
        </w:p>
      </w:tc>
      <w:tc>
        <w:tcPr>
          <w:tcW w:w="0" w:type="auto"/>
          <w:tcMar>
            <w:top w:w="0" w:type="dxa"/>
            <w:left w:w="60" w:type="dxa"/>
            <w:bottom w:w="80" w:type="dxa"/>
            <w:right w:w="60" w:type="dxa"/>
          </w:tcMar>
          <w:vAlign w:val="center"/>
        </w:tcPr>
        <w:p w14:paraId="30F47D47" w14:textId="77777777" w:rsidR="009C3F87" w:rsidRDefault="00CB4887">
          <w:pPr>
            <w:jc w:val="right"/>
            <w:rPr>
              <w:b/>
              <w:color w:val="000000"/>
              <w:sz w:val="32"/>
            </w:rPr>
          </w:pPr>
          <w:r>
            <w:rPr>
              <w:b/>
              <w:color w:val="000000"/>
              <w:sz w:val="32"/>
            </w:rPr>
            <w:t>EN</w:t>
          </w:r>
        </w:p>
      </w:tc>
    </w:tr>
  </w:tbl>
  <w:p w14:paraId="205B5EF8" w14:textId="77777777" w:rsidR="009C3F87" w:rsidRDefault="009C3F87">
    <w:pPr>
      <w:rPr>
        <w:b/>
        <w:color w:val="000000"/>
      </w:rP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DEB89" w14:textId="77777777" w:rsidR="009C3F87" w:rsidRDefault="009C3F8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80648" w14:textId="77777777" w:rsidR="009C3F87" w:rsidRDefault="009C3F8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227"/>
      <w:gridCol w:w="1796"/>
      <w:gridCol w:w="4227"/>
    </w:tblGrid>
    <w:tr w:rsidR="009C3F87" w14:paraId="5CA23124" w14:textId="77777777">
      <w:trPr>
        <w:trHeight w:val="160"/>
      </w:trPr>
      <w:tc>
        <w:tcPr>
          <w:tcW w:w="0" w:type="auto"/>
          <w:tcMar>
            <w:top w:w="0" w:type="dxa"/>
            <w:left w:w="60" w:type="dxa"/>
            <w:bottom w:w="80" w:type="dxa"/>
            <w:right w:w="60" w:type="dxa"/>
          </w:tcMar>
        </w:tcPr>
        <w:p w14:paraId="25881CBD"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71C34850"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12</w:t>
          </w:r>
          <w:r>
            <w:rPr>
              <w:b/>
              <w:color w:val="000000"/>
            </w:rPr>
            <w:fldChar w:fldCharType="end"/>
          </w:r>
        </w:p>
      </w:tc>
      <w:tc>
        <w:tcPr>
          <w:tcW w:w="0" w:type="auto"/>
          <w:tcMar>
            <w:top w:w="0" w:type="dxa"/>
            <w:left w:w="60" w:type="dxa"/>
            <w:bottom w:w="80" w:type="dxa"/>
            <w:right w:w="60" w:type="dxa"/>
          </w:tcMar>
        </w:tcPr>
        <w:p w14:paraId="6BBA141B" w14:textId="77777777" w:rsidR="009C3F87" w:rsidRDefault="00CB4887">
          <w:pPr>
            <w:jc w:val="right"/>
            <w:rPr>
              <w:b/>
              <w:color w:val="000000"/>
              <w:sz w:val="32"/>
            </w:rPr>
          </w:pPr>
          <w:r>
            <w:rPr>
              <w:b/>
              <w:color w:val="000000"/>
              <w:sz w:val="32"/>
            </w:rPr>
            <w:t>EN</w:t>
          </w:r>
        </w:p>
      </w:tc>
    </w:tr>
  </w:tbl>
  <w:p w14:paraId="55440A1E" w14:textId="77777777" w:rsidR="009C3F87" w:rsidRDefault="009C3F87">
    <w:pPr>
      <w:rPr>
        <w:b/>
        <w:color w:val="00000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965B2" w14:textId="77777777" w:rsidR="009C3F87" w:rsidRDefault="009C3F8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595D0" w14:textId="77777777" w:rsidR="009C3F87" w:rsidRDefault="009C3F87"/>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6261"/>
      <w:gridCol w:w="2660"/>
      <w:gridCol w:w="6261"/>
    </w:tblGrid>
    <w:tr w:rsidR="009C3F87" w14:paraId="13EB535D" w14:textId="77777777">
      <w:trPr>
        <w:trHeight w:val="160"/>
      </w:trPr>
      <w:tc>
        <w:tcPr>
          <w:tcW w:w="0" w:type="auto"/>
          <w:tcMar>
            <w:top w:w="0" w:type="dxa"/>
            <w:left w:w="60" w:type="dxa"/>
            <w:bottom w:w="80" w:type="dxa"/>
            <w:right w:w="60" w:type="dxa"/>
          </w:tcMar>
        </w:tcPr>
        <w:p w14:paraId="0B821876"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18F1219D"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17</w:t>
          </w:r>
          <w:r>
            <w:rPr>
              <w:b/>
              <w:color w:val="000000"/>
            </w:rPr>
            <w:fldChar w:fldCharType="end"/>
          </w:r>
        </w:p>
      </w:tc>
      <w:tc>
        <w:tcPr>
          <w:tcW w:w="0" w:type="auto"/>
          <w:tcMar>
            <w:top w:w="0" w:type="dxa"/>
            <w:left w:w="60" w:type="dxa"/>
            <w:bottom w:w="80" w:type="dxa"/>
            <w:right w:w="60" w:type="dxa"/>
          </w:tcMar>
        </w:tcPr>
        <w:p w14:paraId="75A34718" w14:textId="77777777" w:rsidR="009C3F87" w:rsidRDefault="00CB4887">
          <w:pPr>
            <w:jc w:val="right"/>
            <w:rPr>
              <w:b/>
              <w:color w:val="000000"/>
              <w:sz w:val="32"/>
            </w:rPr>
          </w:pPr>
          <w:r>
            <w:rPr>
              <w:b/>
              <w:color w:val="000000"/>
              <w:sz w:val="32"/>
            </w:rPr>
            <w:t>EN</w:t>
          </w:r>
        </w:p>
      </w:tc>
    </w:tr>
  </w:tbl>
  <w:p w14:paraId="45E9E323" w14:textId="77777777" w:rsidR="009C3F87" w:rsidRDefault="009C3F87">
    <w:pPr>
      <w:rPr>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E633E" w14:textId="77777777" w:rsidR="002E12DD" w:rsidRDefault="00CB4887">
      <w:r>
        <w:separator/>
      </w:r>
    </w:p>
  </w:footnote>
  <w:footnote w:type="continuationSeparator" w:id="0">
    <w:p w14:paraId="017C8812" w14:textId="77777777" w:rsidR="002E12DD" w:rsidRDefault="00CB4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BB17B" w14:textId="77777777" w:rsidR="009C3F87" w:rsidRDefault="009C3F87"/>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94BF1" w14:textId="77777777" w:rsidR="009C3F87" w:rsidRDefault="009C3F87"/>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CD5A5" w14:textId="77777777" w:rsidR="009C3F87" w:rsidRDefault="009C3F8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B6D7E" w14:textId="77777777" w:rsidR="009C3F87" w:rsidRDefault="009C3F87"/>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05BA" w14:textId="77777777" w:rsidR="009C3F87" w:rsidRDefault="009C3F87"/>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6BA2A" w14:textId="77777777" w:rsidR="009C3F87" w:rsidRDefault="009C3F87"/>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B150A" w14:textId="77777777" w:rsidR="009C3F87" w:rsidRDefault="009C3F87"/>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ECC6" w14:textId="77777777" w:rsidR="009C3F87" w:rsidRDefault="009C3F87"/>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9803F" w14:textId="77777777" w:rsidR="009C3F87" w:rsidRDefault="009C3F87"/>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8BAC" w14:textId="77777777" w:rsidR="009C3F87" w:rsidRDefault="009C3F87"/>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5DC0F" w14:textId="77777777" w:rsidR="009C3F87" w:rsidRDefault="009C3F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B64B1" w14:textId="77777777" w:rsidR="009C3F87" w:rsidRDefault="009C3F87"/>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06799" w14:textId="77777777" w:rsidR="009C3F87" w:rsidRDefault="009C3F87"/>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5E5E8" w14:textId="77777777" w:rsidR="009C3F87" w:rsidRDefault="009C3F87"/>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9023" w14:textId="77777777" w:rsidR="009C3F87" w:rsidRDefault="009C3F87"/>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05FC2" w14:textId="77777777" w:rsidR="009C3F87" w:rsidRDefault="009C3F87"/>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EF40" w14:textId="77777777" w:rsidR="009C3F87" w:rsidRDefault="009C3F87"/>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477E7" w14:textId="77777777" w:rsidR="009C3F87" w:rsidRDefault="009C3F87"/>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763AB" w14:textId="77777777" w:rsidR="009C3F87" w:rsidRDefault="009C3F87"/>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D62AE" w14:textId="77777777" w:rsidR="009C3F87" w:rsidRDefault="009C3F87"/>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8B89F" w14:textId="77777777" w:rsidR="009C3F87" w:rsidRDefault="009C3F87"/>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EC8EA" w14:textId="77777777" w:rsidR="009C3F87" w:rsidRDefault="009C3F8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A8A2" w14:textId="77777777" w:rsidR="009C3F87" w:rsidRDefault="009C3F87"/>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8A902" w14:textId="77777777" w:rsidR="009C3F87" w:rsidRDefault="009C3F87"/>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4C7E2" w14:textId="77777777" w:rsidR="009C3F87" w:rsidRDefault="009C3F87"/>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E0155" w14:textId="77777777" w:rsidR="009C3F87" w:rsidRDefault="009C3F87"/>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AB3B0" w14:textId="77777777" w:rsidR="009C3F87" w:rsidRDefault="009C3F87"/>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EBDEB" w14:textId="77777777" w:rsidR="009C3F87" w:rsidRDefault="009C3F87"/>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7D6A" w14:textId="77777777" w:rsidR="009C3F87" w:rsidRDefault="009C3F87"/>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F7BD" w14:textId="77777777" w:rsidR="009C3F87" w:rsidRDefault="009C3F87"/>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CDBB2" w14:textId="77777777" w:rsidR="009C3F87" w:rsidRDefault="009C3F87"/>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522A2" w14:textId="77777777" w:rsidR="009C3F87" w:rsidRDefault="009C3F87"/>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3C23F" w14:textId="77777777" w:rsidR="009C3F87" w:rsidRDefault="009C3F8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A93F1" w14:textId="77777777" w:rsidR="009C3F87" w:rsidRDefault="009C3F87"/>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674F" w14:textId="77777777" w:rsidR="009C3F87" w:rsidRDefault="009C3F87"/>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58CF1" w14:textId="77777777" w:rsidR="009C3F87" w:rsidRDefault="009C3F87"/>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D1671" w14:textId="77777777" w:rsidR="009C3F87" w:rsidRDefault="009C3F8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6819" w14:textId="77777777" w:rsidR="009C3F87" w:rsidRDefault="009C3F8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97A03" w14:textId="77777777" w:rsidR="009C3F87" w:rsidRDefault="009C3F8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C1EA4" w14:textId="77777777" w:rsidR="009C3F87" w:rsidRDefault="009C3F8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D3DA" w14:textId="77777777" w:rsidR="009C3F87" w:rsidRDefault="009C3F87"/>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262F" w14:textId="77777777" w:rsidR="009C3F87" w:rsidRDefault="009C3F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B07AE7E0">
      <w:start w:val="1"/>
      <w:numFmt w:val="bullet"/>
      <w:lvlText w:val=""/>
      <w:lvlJc w:val="left"/>
      <w:pPr>
        <w:ind w:left="720" w:hanging="360"/>
      </w:pPr>
      <w:rPr>
        <w:rFonts w:ascii="Symbol" w:hAnsi="Symbol"/>
      </w:rPr>
    </w:lvl>
    <w:lvl w:ilvl="1" w:tplc="30EC1C66">
      <w:start w:val="1"/>
      <w:numFmt w:val="bullet"/>
      <w:lvlText w:val="o"/>
      <w:lvlJc w:val="left"/>
      <w:pPr>
        <w:tabs>
          <w:tab w:val="num" w:pos="1440"/>
        </w:tabs>
        <w:ind w:left="1440" w:hanging="360"/>
      </w:pPr>
      <w:rPr>
        <w:rFonts w:ascii="Courier New" w:hAnsi="Courier New"/>
      </w:rPr>
    </w:lvl>
    <w:lvl w:ilvl="2" w:tplc="EA8C8BC2">
      <w:start w:val="1"/>
      <w:numFmt w:val="bullet"/>
      <w:lvlText w:val=""/>
      <w:lvlJc w:val="left"/>
      <w:pPr>
        <w:tabs>
          <w:tab w:val="num" w:pos="2160"/>
        </w:tabs>
        <w:ind w:left="2160" w:hanging="360"/>
      </w:pPr>
      <w:rPr>
        <w:rFonts w:ascii="Wingdings" w:hAnsi="Wingdings"/>
      </w:rPr>
    </w:lvl>
    <w:lvl w:ilvl="3" w:tplc="1564F5F0">
      <w:start w:val="1"/>
      <w:numFmt w:val="bullet"/>
      <w:lvlText w:val=""/>
      <w:lvlJc w:val="left"/>
      <w:pPr>
        <w:tabs>
          <w:tab w:val="num" w:pos="2880"/>
        </w:tabs>
        <w:ind w:left="2880" w:hanging="360"/>
      </w:pPr>
      <w:rPr>
        <w:rFonts w:ascii="Symbol" w:hAnsi="Symbol"/>
      </w:rPr>
    </w:lvl>
    <w:lvl w:ilvl="4" w:tplc="AEA4697A">
      <w:start w:val="1"/>
      <w:numFmt w:val="bullet"/>
      <w:lvlText w:val="o"/>
      <w:lvlJc w:val="left"/>
      <w:pPr>
        <w:tabs>
          <w:tab w:val="num" w:pos="3600"/>
        </w:tabs>
        <w:ind w:left="3600" w:hanging="360"/>
      </w:pPr>
      <w:rPr>
        <w:rFonts w:ascii="Courier New" w:hAnsi="Courier New"/>
      </w:rPr>
    </w:lvl>
    <w:lvl w:ilvl="5" w:tplc="0B74D7FC">
      <w:start w:val="1"/>
      <w:numFmt w:val="bullet"/>
      <w:lvlText w:val=""/>
      <w:lvlJc w:val="left"/>
      <w:pPr>
        <w:tabs>
          <w:tab w:val="num" w:pos="4320"/>
        </w:tabs>
        <w:ind w:left="4320" w:hanging="360"/>
      </w:pPr>
      <w:rPr>
        <w:rFonts w:ascii="Wingdings" w:hAnsi="Wingdings"/>
      </w:rPr>
    </w:lvl>
    <w:lvl w:ilvl="6" w:tplc="822E80FA">
      <w:start w:val="1"/>
      <w:numFmt w:val="bullet"/>
      <w:lvlText w:val=""/>
      <w:lvlJc w:val="left"/>
      <w:pPr>
        <w:tabs>
          <w:tab w:val="num" w:pos="5040"/>
        </w:tabs>
        <w:ind w:left="5040" w:hanging="360"/>
      </w:pPr>
      <w:rPr>
        <w:rFonts w:ascii="Symbol" w:hAnsi="Symbol"/>
      </w:rPr>
    </w:lvl>
    <w:lvl w:ilvl="7" w:tplc="5658FAB6">
      <w:start w:val="1"/>
      <w:numFmt w:val="bullet"/>
      <w:lvlText w:val="o"/>
      <w:lvlJc w:val="left"/>
      <w:pPr>
        <w:tabs>
          <w:tab w:val="num" w:pos="5760"/>
        </w:tabs>
        <w:ind w:left="5760" w:hanging="360"/>
      </w:pPr>
      <w:rPr>
        <w:rFonts w:ascii="Courier New" w:hAnsi="Courier New"/>
      </w:rPr>
    </w:lvl>
    <w:lvl w:ilvl="8" w:tplc="C604010E">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F502EB02">
      <w:start w:val="1"/>
      <w:numFmt w:val="bullet"/>
      <w:lvlText w:val=""/>
      <w:lvlJc w:val="left"/>
      <w:pPr>
        <w:ind w:left="720" w:hanging="360"/>
      </w:pPr>
      <w:rPr>
        <w:rFonts w:ascii="Symbol" w:hAnsi="Symbol"/>
      </w:rPr>
    </w:lvl>
    <w:lvl w:ilvl="1" w:tplc="746AA3D2">
      <w:start w:val="1"/>
      <w:numFmt w:val="bullet"/>
      <w:lvlText w:val="o"/>
      <w:lvlJc w:val="left"/>
      <w:pPr>
        <w:tabs>
          <w:tab w:val="num" w:pos="1440"/>
        </w:tabs>
        <w:ind w:left="1440" w:hanging="360"/>
      </w:pPr>
      <w:rPr>
        <w:rFonts w:ascii="Courier New" w:hAnsi="Courier New"/>
      </w:rPr>
    </w:lvl>
    <w:lvl w:ilvl="2" w:tplc="40C6566E">
      <w:start w:val="1"/>
      <w:numFmt w:val="bullet"/>
      <w:lvlText w:val=""/>
      <w:lvlJc w:val="left"/>
      <w:pPr>
        <w:tabs>
          <w:tab w:val="num" w:pos="2160"/>
        </w:tabs>
        <w:ind w:left="2160" w:hanging="360"/>
      </w:pPr>
      <w:rPr>
        <w:rFonts w:ascii="Wingdings" w:hAnsi="Wingdings"/>
      </w:rPr>
    </w:lvl>
    <w:lvl w:ilvl="3" w:tplc="0A4A2A3A">
      <w:start w:val="1"/>
      <w:numFmt w:val="bullet"/>
      <w:lvlText w:val=""/>
      <w:lvlJc w:val="left"/>
      <w:pPr>
        <w:tabs>
          <w:tab w:val="num" w:pos="2880"/>
        </w:tabs>
        <w:ind w:left="2880" w:hanging="360"/>
      </w:pPr>
      <w:rPr>
        <w:rFonts w:ascii="Symbol" w:hAnsi="Symbol"/>
      </w:rPr>
    </w:lvl>
    <w:lvl w:ilvl="4" w:tplc="61DA60AE">
      <w:start w:val="1"/>
      <w:numFmt w:val="bullet"/>
      <w:lvlText w:val="o"/>
      <w:lvlJc w:val="left"/>
      <w:pPr>
        <w:tabs>
          <w:tab w:val="num" w:pos="3600"/>
        </w:tabs>
        <w:ind w:left="3600" w:hanging="360"/>
      </w:pPr>
      <w:rPr>
        <w:rFonts w:ascii="Courier New" w:hAnsi="Courier New"/>
      </w:rPr>
    </w:lvl>
    <w:lvl w:ilvl="5" w:tplc="47E21086">
      <w:start w:val="1"/>
      <w:numFmt w:val="bullet"/>
      <w:lvlText w:val=""/>
      <w:lvlJc w:val="left"/>
      <w:pPr>
        <w:tabs>
          <w:tab w:val="num" w:pos="4320"/>
        </w:tabs>
        <w:ind w:left="4320" w:hanging="360"/>
      </w:pPr>
      <w:rPr>
        <w:rFonts w:ascii="Wingdings" w:hAnsi="Wingdings"/>
      </w:rPr>
    </w:lvl>
    <w:lvl w:ilvl="6" w:tplc="58D0BA3E">
      <w:start w:val="1"/>
      <w:numFmt w:val="bullet"/>
      <w:lvlText w:val=""/>
      <w:lvlJc w:val="left"/>
      <w:pPr>
        <w:tabs>
          <w:tab w:val="num" w:pos="5040"/>
        </w:tabs>
        <w:ind w:left="5040" w:hanging="360"/>
      </w:pPr>
      <w:rPr>
        <w:rFonts w:ascii="Symbol" w:hAnsi="Symbol"/>
      </w:rPr>
    </w:lvl>
    <w:lvl w:ilvl="7" w:tplc="589E3E04">
      <w:start w:val="1"/>
      <w:numFmt w:val="bullet"/>
      <w:lvlText w:val="o"/>
      <w:lvlJc w:val="left"/>
      <w:pPr>
        <w:tabs>
          <w:tab w:val="num" w:pos="5760"/>
        </w:tabs>
        <w:ind w:left="5760" w:hanging="360"/>
      </w:pPr>
      <w:rPr>
        <w:rFonts w:ascii="Courier New" w:hAnsi="Courier New"/>
      </w:rPr>
    </w:lvl>
    <w:lvl w:ilvl="8" w:tplc="95322BF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9326C4CE">
      <w:start w:val="1"/>
      <w:numFmt w:val="bullet"/>
      <w:lvlText w:val=""/>
      <w:lvlJc w:val="left"/>
      <w:pPr>
        <w:ind w:left="720" w:hanging="360"/>
      </w:pPr>
      <w:rPr>
        <w:rFonts w:ascii="Symbol" w:hAnsi="Symbol"/>
      </w:rPr>
    </w:lvl>
    <w:lvl w:ilvl="1" w:tplc="90742272">
      <w:start w:val="1"/>
      <w:numFmt w:val="bullet"/>
      <w:lvlText w:val="o"/>
      <w:lvlJc w:val="left"/>
      <w:pPr>
        <w:tabs>
          <w:tab w:val="num" w:pos="1440"/>
        </w:tabs>
        <w:ind w:left="1440" w:hanging="360"/>
      </w:pPr>
      <w:rPr>
        <w:rFonts w:ascii="Courier New" w:hAnsi="Courier New"/>
      </w:rPr>
    </w:lvl>
    <w:lvl w:ilvl="2" w:tplc="EBE20242">
      <w:start w:val="1"/>
      <w:numFmt w:val="bullet"/>
      <w:lvlText w:val=""/>
      <w:lvlJc w:val="left"/>
      <w:pPr>
        <w:tabs>
          <w:tab w:val="num" w:pos="2160"/>
        </w:tabs>
        <w:ind w:left="2160" w:hanging="360"/>
      </w:pPr>
      <w:rPr>
        <w:rFonts w:ascii="Wingdings" w:hAnsi="Wingdings"/>
      </w:rPr>
    </w:lvl>
    <w:lvl w:ilvl="3" w:tplc="F8E4DF52">
      <w:start w:val="1"/>
      <w:numFmt w:val="bullet"/>
      <w:lvlText w:val=""/>
      <w:lvlJc w:val="left"/>
      <w:pPr>
        <w:tabs>
          <w:tab w:val="num" w:pos="2880"/>
        </w:tabs>
        <w:ind w:left="2880" w:hanging="360"/>
      </w:pPr>
      <w:rPr>
        <w:rFonts w:ascii="Symbol" w:hAnsi="Symbol"/>
      </w:rPr>
    </w:lvl>
    <w:lvl w:ilvl="4" w:tplc="DC9CD8B0">
      <w:start w:val="1"/>
      <w:numFmt w:val="bullet"/>
      <w:lvlText w:val="o"/>
      <w:lvlJc w:val="left"/>
      <w:pPr>
        <w:tabs>
          <w:tab w:val="num" w:pos="3600"/>
        </w:tabs>
        <w:ind w:left="3600" w:hanging="360"/>
      </w:pPr>
      <w:rPr>
        <w:rFonts w:ascii="Courier New" w:hAnsi="Courier New"/>
      </w:rPr>
    </w:lvl>
    <w:lvl w:ilvl="5" w:tplc="88CC6FF8">
      <w:start w:val="1"/>
      <w:numFmt w:val="bullet"/>
      <w:lvlText w:val=""/>
      <w:lvlJc w:val="left"/>
      <w:pPr>
        <w:tabs>
          <w:tab w:val="num" w:pos="4320"/>
        </w:tabs>
        <w:ind w:left="4320" w:hanging="360"/>
      </w:pPr>
      <w:rPr>
        <w:rFonts w:ascii="Wingdings" w:hAnsi="Wingdings"/>
      </w:rPr>
    </w:lvl>
    <w:lvl w:ilvl="6" w:tplc="F58200D4">
      <w:start w:val="1"/>
      <w:numFmt w:val="bullet"/>
      <w:lvlText w:val=""/>
      <w:lvlJc w:val="left"/>
      <w:pPr>
        <w:tabs>
          <w:tab w:val="num" w:pos="5040"/>
        </w:tabs>
        <w:ind w:left="5040" w:hanging="360"/>
      </w:pPr>
      <w:rPr>
        <w:rFonts w:ascii="Symbol" w:hAnsi="Symbol"/>
      </w:rPr>
    </w:lvl>
    <w:lvl w:ilvl="7" w:tplc="45D0A322">
      <w:start w:val="1"/>
      <w:numFmt w:val="bullet"/>
      <w:lvlText w:val="o"/>
      <w:lvlJc w:val="left"/>
      <w:pPr>
        <w:tabs>
          <w:tab w:val="num" w:pos="5760"/>
        </w:tabs>
        <w:ind w:left="5760" w:hanging="360"/>
      </w:pPr>
      <w:rPr>
        <w:rFonts w:ascii="Courier New" w:hAnsi="Courier New"/>
      </w:rPr>
    </w:lvl>
    <w:lvl w:ilvl="8" w:tplc="E7BEE696">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AA507292">
      <w:start w:val="1"/>
      <w:numFmt w:val="bullet"/>
      <w:lvlText w:val=""/>
      <w:lvlJc w:val="left"/>
      <w:pPr>
        <w:ind w:left="720" w:hanging="360"/>
      </w:pPr>
      <w:rPr>
        <w:rFonts w:ascii="Symbol" w:hAnsi="Symbol"/>
      </w:rPr>
    </w:lvl>
    <w:lvl w:ilvl="1" w:tplc="CD98DD34">
      <w:start w:val="1"/>
      <w:numFmt w:val="bullet"/>
      <w:lvlText w:val="o"/>
      <w:lvlJc w:val="left"/>
      <w:pPr>
        <w:tabs>
          <w:tab w:val="num" w:pos="1440"/>
        </w:tabs>
        <w:ind w:left="1440" w:hanging="360"/>
      </w:pPr>
      <w:rPr>
        <w:rFonts w:ascii="Courier New" w:hAnsi="Courier New"/>
      </w:rPr>
    </w:lvl>
    <w:lvl w:ilvl="2" w:tplc="938027CE">
      <w:start w:val="1"/>
      <w:numFmt w:val="bullet"/>
      <w:lvlText w:val=""/>
      <w:lvlJc w:val="left"/>
      <w:pPr>
        <w:tabs>
          <w:tab w:val="num" w:pos="2160"/>
        </w:tabs>
        <w:ind w:left="2160" w:hanging="360"/>
      </w:pPr>
      <w:rPr>
        <w:rFonts w:ascii="Wingdings" w:hAnsi="Wingdings"/>
      </w:rPr>
    </w:lvl>
    <w:lvl w:ilvl="3" w:tplc="71BA5FBE">
      <w:start w:val="1"/>
      <w:numFmt w:val="bullet"/>
      <w:lvlText w:val=""/>
      <w:lvlJc w:val="left"/>
      <w:pPr>
        <w:tabs>
          <w:tab w:val="num" w:pos="2880"/>
        </w:tabs>
        <w:ind w:left="2880" w:hanging="360"/>
      </w:pPr>
      <w:rPr>
        <w:rFonts w:ascii="Symbol" w:hAnsi="Symbol"/>
      </w:rPr>
    </w:lvl>
    <w:lvl w:ilvl="4" w:tplc="5FD602C8">
      <w:start w:val="1"/>
      <w:numFmt w:val="bullet"/>
      <w:lvlText w:val="o"/>
      <w:lvlJc w:val="left"/>
      <w:pPr>
        <w:tabs>
          <w:tab w:val="num" w:pos="3600"/>
        </w:tabs>
        <w:ind w:left="3600" w:hanging="360"/>
      </w:pPr>
      <w:rPr>
        <w:rFonts w:ascii="Courier New" w:hAnsi="Courier New"/>
      </w:rPr>
    </w:lvl>
    <w:lvl w:ilvl="5" w:tplc="09D0DFA4">
      <w:start w:val="1"/>
      <w:numFmt w:val="bullet"/>
      <w:lvlText w:val=""/>
      <w:lvlJc w:val="left"/>
      <w:pPr>
        <w:tabs>
          <w:tab w:val="num" w:pos="4320"/>
        </w:tabs>
        <w:ind w:left="4320" w:hanging="360"/>
      </w:pPr>
      <w:rPr>
        <w:rFonts w:ascii="Wingdings" w:hAnsi="Wingdings"/>
      </w:rPr>
    </w:lvl>
    <w:lvl w:ilvl="6" w:tplc="2E1AFA62">
      <w:start w:val="1"/>
      <w:numFmt w:val="bullet"/>
      <w:lvlText w:val=""/>
      <w:lvlJc w:val="left"/>
      <w:pPr>
        <w:tabs>
          <w:tab w:val="num" w:pos="5040"/>
        </w:tabs>
        <w:ind w:left="5040" w:hanging="360"/>
      </w:pPr>
      <w:rPr>
        <w:rFonts w:ascii="Symbol" w:hAnsi="Symbol"/>
      </w:rPr>
    </w:lvl>
    <w:lvl w:ilvl="7" w:tplc="0786125E">
      <w:start w:val="1"/>
      <w:numFmt w:val="bullet"/>
      <w:lvlText w:val="o"/>
      <w:lvlJc w:val="left"/>
      <w:pPr>
        <w:tabs>
          <w:tab w:val="num" w:pos="5760"/>
        </w:tabs>
        <w:ind w:left="5760" w:hanging="360"/>
      </w:pPr>
      <w:rPr>
        <w:rFonts w:ascii="Courier New" w:hAnsi="Courier New"/>
      </w:rPr>
    </w:lvl>
    <w:lvl w:ilvl="8" w:tplc="E0469D20">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8544F06E">
      <w:start w:val="1"/>
      <w:numFmt w:val="bullet"/>
      <w:lvlText w:val=""/>
      <w:lvlJc w:val="left"/>
      <w:pPr>
        <w:ind w:left="720" w:hanging="360"/>
      </w:pPr>
      <w:rPr>
        <w:rFonts w:ascii="Symbol" w:hAnsi="Symbol"/>
      </w:rPr>
    </w:lvl>
    <w:lvl w:ilvl="1" w:tplc="44FC03D6">
      <w:start w:val="1"/>
      <w:numFmt w:val="bullet"/>
      <w:lvlText w:val="o"/>
      <w:lvlJc w:val="left"/>
      <w:pPr>
        <w:tabs>
          <w:tab w:val="num" w:pos="1440"/>
        </w:tabs>
        <w:ind w:left="1440" w:hanging="360"/>
      </w:pPr>
      <w:rPr>
        <w:rFonts w:ascii="Courier New" w:hAnsi="Courier New"/>
      </w:rPr>
    </w:lvl>
    <w:lvl w:ilvl="2" w:tplc="84EA8DA8">
      <w:start w:val="1"/>
      <w:numFmt w:val="bullet"/>
      <w:lvlText w:val=""/>
      <w:lvlJc w:val="left"/>
      <w:pPr>
        <w:tabs>
          <w:tab w:val="num" w:pos="2160"/>
        </w:tabs>
        <w:ind w:left="2160" w:hanging="360"/>
      </w:pPr>
      <w:rPr>
        <w:rFonts w:ascii="Wingdings" w:hAnsi="Wingdings"/>
      </w:rPr>
    </w:lvl>
    <w:lvl w:ilvl="3" w:tplc="F0F4511E">
      <w:start w:val="1"/>
      <w:numFmt w:val="bullet"/>
      <w:lvlText w:val=""/>
      <w:lvlJc w:val="left"/>
      <w:pPr>
        <w:tabs>
          <w:tab w:val="num" w:pos="2880"/>
        </w:tabs>
        <w:ind w:left="2880" w:hanging="360"/>
      </w:pPr>
      <w:rPr>
        <w:rFonts w:ascii="Symbol" w:hAnsi="Symbol"/>
      </w:rPr>
    </w:lvl>
    <w:lvl w:ilvl="4" w:tplc="6AC6A070">
      <w:start w:val="1"/>
      <w:numFmt w:val="bullet"/>
      <w:lvlText w:val="o"/>
      <w:lvlJc w:val="left"/>
      <w:pPr>
        <w:tabs>
          <w:tab w:val="num" w:pos="3600"/>
        </w:tabs>
        <w:ind w:left="3600" w:hanging="360"/>
      </w:pPr>
      <w:rPr>
        <w:rFonts w:ascii="Courier New" w:hAnsi="Courier New"/>
      </w:rPr>
    </w:lvl>
    <w:lvl w:ilvl="5" w:tplc="9A1CAC32">
      <w:start w:val="1"/>
      <w:numFmt w:val="bullet"/>
      <w:lvlText w:val=""/>
      <w:lvlJc w:val="left"/>
      <w:pPr>
        <w:tabs>
          <w:tab w:val="num" w:pos="4320"/>
        </w:tabs>
        <w:ind w:left="4320" w:hanging="360"/>
      </w:pPr>
      <w:rPr>
        <w:rFonts w:ascii="Wingdings" w:hAnsi="Wingdings"/>
      </w:rPr>
    </w:lvl>
    <w:lvl w:ilvl="6" w:tplc="64BAB7FA">
      <w:start w:val="1"/>
      <w:numFmt w:val="bullet"/>
      <w:lvlText w:val=""/>
      <w:lvlJc w:val="left"/>
      <w:pPr>
        <w:tabs>
          <w:tab w:val="num" w:pos="5040"/>
        </w:tabs>
        <w:ind w:left="5040" w:hanging="360"/>
      </w:pPr>
      <w:rPr>
        <w:rFonts w:ascii="Symbol" w:hAnsi="Symbol"/>
      </w:rPr>
    </w:lvl>
    <w:lvl w:ilvl="7" w:tplc="8B188F7A">
      <w:start w:val="1"/>
      <w:numFmt w:val="bullet"/>
      <w:lvlText w:val="o"/>
      <w:lvlJc w:val="left"/>
      <w:pPr>
        <w:tabs>
          <w:tab w:val="num" w:pos="5760"/>
        </w:tabs>
        <w:ind w:left="5760" w:hanging="360"/>
      </w:pPr>
      <w:rPr>
        <w:rFonts w:ascii="Courier New" w:hAnsi="Courier New"/>
      </w:rPr>
    </w:lvl>
    <w:lvl w:ilvl="8" w:tplc="9F8C4EE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17A43766">
      <w:start w:val="1"/>
      <w:numFmt w:val="bullet"/>
      <w:lvlText w:val=""/>
      <w:lvlJc w:val="left"/>
      <w:pPr>
        <w:ind w:left="720" w:hanging="360"/>
      </w:pPr>
      <w:rPr>
        <w:rFonts w:ascii="Symbol" w:hAnsi="Symbol"/>
      </w:rPr>
    </w:lvl>
    <w:lvl w:ilvl="1" w:tplc="C390091C">
      <w:start w:val="1"/>
      <w:numFmt w:val="bullet"/>
      <w:lvlText w:val="o"/>
      <w:lvlJc w:val="left"/>
      <w:pPr>
        <w:tabs>
          <w:tab w:val="num" w:pos="1440"/>
        </w:tabs>
        <w:ind w:left="1440" w:hanging="360"/>
      </w:pPr>
      <w:rPr>
        <w:rFonts w:ascii="Courier New" w:hAnsi="Courier New"/>
      </w:rPr>
    </w:lvl>
    <w:lvl w:ilvl="2" w:tplc="ECCC048E">
      <w:start w:val="1"/>
      <w:numFmt w:val="bullet"/>
      <w:lvlText w:val=""/>
      <w:lvlJc w:val="left"/>
      <w:pPr>
        <w:tabs>
          <w:tab w:val="num" w:pos="2160"/>
        </w:tabs>
        <w:ind w:left="2160" w:hanging="360"/>
      </w:pPr>
      <w:rPr>
        <w:rFonts w:ascii="Wingdings" w:hAnsi="Wingdings"/>
      </w:rPr>
    </w:lvl>
    <w:lvl w:ilvl="3" w:tplc="10F860C2">
      <w:start w:val="1"/>
      <w:numFmt w:val="bullet"/>
      <w:lvlText w:val=""/>
      <w:lvlJc w:val="left"/>
      <w:pPr>
        <w:tabs>
          <w:tab w:val="num" w:pos="2880"/>
        </w:tabs>
        <w:ind w:left="2880" w:hanging="360"/>
      </w:pPr>
      <w:rPr>
        <w:rFonts w:ascii="Symbol" w:hAnsi="Symbol"/>
      </w:rPr>
    </w:lvl>
    <w:lvl w:ilvl="4" w:tplc="7FA8D920">
      <w:start w:val="1"/>
      <w:numFmt w:val="bullet"/>
      <w:lvlText w:val="o"/>
      <w:lvlJc w:val="left"/>
      <w:pPr>
        <w:tabs>
          <w:tab w:val="num" w:pos="3600"/>
        </w:tabs>
        <w:ind w:left="3600" w:hanging="360"/>
      </w:pPr>
      <w:rPr>
        <w:rFonts w:ascii="Courier New" w:hAnsi="Courier New"/>
      </w:rPr>
    </w:lvl>
    <w:lvl w:ilvl="5" w:tplc="3BD01F86">
      <w:start w:val="1"/>
      <w:numFmt w:val="bullet"/>
      <w:lvlText w:val=""/>
      <w:lvlJc w:val="left"/>
      <w:pPr>
        <w:tabs>
          <w:tab w:val="num" w:pos="4320"/>
        </w:tabs>
        <w:ind w:left="4320" w:hanging="360"/>
      </w:pPr>
      <w:rPr>
        <w:rFonts w:ascii="Wingdings" w:hAnsi="Wingdings"/>
      </w:rPr>
    </w:lvl>
    <w:lvl w:ilvl="6" w:tplc="B8C602D4">
      <w:start w:val="1"/>
      <w:numFmt w:val="bullet"/>
      <w:lvlText w:val=""/>
      <w:lvlJc w:val="left"/>
      <w:pPr>
        <w:tabs>
          <w:tab w:val="num" w:pos="5040"/>
        </w:tabs>
        <w:ind w:left="5040" w:hanging="360"/>
      </w:pPr>
      <w:rPr>
        <w:rFonts w:ascii="Symbol" w:hAnsi="Symbol"/>
      </w:rPr>
    </w:lvl>
    <w:lvl w:ilvl="7" w:tplc="FDD69C70">
      <w:start w:val="1"/>
      <w:numFmt w:val="bullet"/>
      <w:lvlText w:val="o"/>
      <w:lvlJc w:val="left"/>
      <w:pPr>
        <w:tabs>
          <w:tab w:val="num" w:pos="5760"/>
        </w:tabs>
        <w:ind w:left="5760" w:hanging="360"/>
      </w:pPr>
      <w:rPr>
        <w:rFonts w:ascii="Courier New" w:hAnsi="Courier New"/>
      </w:rPr>
    </w:lvl>
    <w:lvl w:ilvl="8" w:tplc="1E18E734">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5EAC41AC">
      <w:start w:val="1"/>
      <w:numFmt w:val="bullet"/>
      <w:lvlText w:val=""/>
      <w:lvlJc w:val="left"/>
      <w:pPr>
        <w:ind w:left="720" w:hanging="360"/>
      </w:pPr>
      <w:rPr>
        <w:rFonts w:ascii="Symbol" w:hAnsi="Symbol"/>
      </w:rPr>
    </w:lvl>
    <w:lvl w:ilvl="1" w:tplc="B2027F88">
      <w:start w:val="1"/>
      <w:numFmt w:val="bullet"/>
      <w:lvlText w:val="o"/>
      <w:lvlJc w:val="left"/>
      <w:pPr>
        <w:tabs>
          <w:tab w:val="num" w:pos="1440"/>
        </w:tabs>
        <w:ind w:left="1440" w:hanging="360"/>
      </w:pPr>
      <w:rPr>
        <w:rFonts w:ascii="Courier New" w:hAnsi="Courier New"/>
      </w:rPr>
    </w:lvl>
    <w:lvl w:ilvl="2" w:tplc="ED988F50">
      <w:start w:val="1"/>
      <w:numFmt w:val="bullet"/>
      <w:lvlText w:val=""/>
      <w:lvlJc w:val="left"/>
      <w:pPr>
        <w:tabs>
          <w:tab w:val="num" w:pos="2160"/>
        </w:tabs>
        <w:ind w:left="2160" w:hanging="360"/>
      </w:pPr>
      <w:rPr>
        <w:rFonts w:ascii="Wingdings" w:hAnsi="Wingdings"/>
      </w:rPr>
    </w:lvl>
    <w:lvl w:ilvl="3" w:tplc="5E5EC758">
      <w:start w:val="1"/>
      <w:numFmt w:val="bullet"/>
      <w:lvlText w:val=""/>
      <w:lvlJc w:val="left"/>
      <w:pPr>
        <w:tabs>
          <w:tab w:val="num" w:pos="2880"/>
        </w:tabs>
        <w:ind w:left="2880" w:hanging="360"/>
      </w:pPr>
      <w:rPr>
        <w:rFonts w:ascii="Symbol" w:hAnsi="Symbol"/>
      </w:rPr>
    </w:lvl>
    <w:lvl w:ilvl="4" w:tplc="2EC0E162">
      <w:start w:val="1"/>
      <w:numFmt w:val="bullet"/>
      <w:lvlText w:val="o"/>
      <w:lvlJc w:val="left"/>
      <w:pPr>
        <w:tabs>
          <w:tab w:val="num" w:pos="3600"/>
        </w:tabs>
        <w:ind w:left="3600" w:hanging="360"/>
      </w:pPr>
      <w:rPr>
        <w:rFonts w:ascii="Courier New" w:hAnsi="Courier New"/>
      </w:rPr>
    </w:lvl>
    <w:lvl w:ilvl="5" w:tplc="EC1C7B08">
      <w:start w:val="1"/>
      <w:numFmt w:val="bullet"/>
      <w:lvlText w:val=""/>
      <w:lvlJc w:val="left"/>
      <w:pPr>
        <w:tabs>
          <w:tab w:val="num" w:pos="4320"/>
        </w:tabs>
        <w:ind w:left="4320" w:hanging="360"/>
      </w:pPr>
      <w:rPr>
        <w:rFonts w:ascii="Wingdings" w:hAnsi="Wingdings"/>
      </w:rPr>
    </w:lvl>
    <w:lvl w:ilvl="6" w:tplc="87F89E52">
      <w:start w:val="1"/>
      <w:numFmt w:val="bullet"/>
      <w:lvlText w:val=""/>
      <w:lvlJc w:val="left"/>
      <w:pPr>
        <w:tabs>
          <w:tab w:val="num" w:pos="5040"/>
        </w:tabs>
        <w:ind w:left="5040" w:hanging="360"/>
      </w:pPr>
      <w:rPr>
        <w:rFonts w:ascii="Symbol" w:hAnsi="Symbol"/>
      </w:rPr>
    </w:lvl>
    <w:lvl w:ilvl="7" w:tplc="56F453D6">
      <w:start w:val="1"/>
      <w:numFmt w:val="bullet"/>
      <w:lvlText w:val="o"/>
      <w:lvlJc w:val="left"/>
      <w:pPr>
        <w:tabs>
          <w:tab w:val="num" w:pos="5760"/>
        </w:tabs>
        <w:ind w:left="5760" w:hanging="360"/>
      </w:pPr>
      <w:rPr>
        <w:rFonts w:ascii="Courier New" w:hAnsi="Courier New"/>
      </w:rPr>
    </w:lvl>
    <w:lvl w:ilvl="8" w:tplc="CD26B85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hybridMultilevel"/>
    <w:tmpl w:val="00000008"/>
    <w:lvl w:ilvl="0" w:tplc="C5F26E92">
      <w:start w:val="1"/>
      <w:numFmt w:val="bullet"/>
      <w:lvlText w:val=""/>
      <w:lvlJc w:val="left"/>
      <w:pPr>
        <w:ind w:left="720" w:hanging="360"/>
      </w:pPr>
      <w:rPr>
        <w:rFonts w:ascii="Symbol" w:hAnsi="Symbol"/>
      </w:rPr>
    </w:lvl>
    <w:lvl w:ilvl="1" w:tplc="614AD5AA">
      <w:start w:val="1"/>
      <w:numFmt w:val="bullet"/>
      <w:lvlText w:val="o"/>
      <w:lvlJc w:val="left"/>
      <w:pPr>
        <w:tabs>
          <w:tab w:val="num" w:pos="1440"/>
        </w:tabs>
        <w:ind w:left="1440" w:hanging="360"/>
      </w:pPr>
      <w:rPr>
        <w:rFonts w:ascii="Courier New" w:hAnsi="Courier New"/>
      </w:rPr>
    </w:lvl>
    <w:lvl w:ilvl="2" w:tplc="5AE0A7FA">
      <w:start w:val="1"/>
      <w:numFmt w:val="bullet"/>
      <w:lvlText w:val=""/>
      <w:lvlJc w:val="left"/>
      <w:pPr>
        <w:tabs>
          <w:tab w:val="num" w:pos="2160"/>
        </w:tabs>
        <w:ind w:left="2160" w:hanging="360"/>
      </w:pPr>
      <w:rPr>
        <w:rFonts w:ascii="Wingdings" w:hAnsi="Wingdings"/>
      </w:rPr>
    </w:lvl>
    <w:lvl w:ilvl="3" w:tplc="A3AC6FC8">
      <w:start w:val="1"/>
      <w:numFmt w:val="bullet"/>
      <w:lvlText w:val=""/>
      <w:lvlJc w:val="left"/>
      <w:pPr>
        <w:tabs>
          <w:tab w:val="num" w:pos="2880"/>
        </w:tabs>
        <w:ind w:left="2880" w:hanging="360"/>
      </w:pPr>
      <w:rPr>
        <w:rFonts w:ascii="Symbol" w:hAnsi="Symbol"/>
      </w:rPr>
    </w:lvl>
    <w:lvl w:ilvl="4" w:tplc="B2529B28">
      <w:start w:val="1"/>
      <w:numFmt w:val="bullet"/>
      <w:lvlText w:val="o"/>
      <w:lvlJc w:val="left"/>
      <w:pPr>
        <w:tabs>
          <w:tab w:val="num" w:pos="3600"/>
        </w:tabs>
        <w:ind w:left="3600" w:hanging="360"/>
      </w:pPr>
      <w:rPr>
        <w:rFonts w:ascii="Courier New" w:hAnsi="Courier New"/>
      </w:rPr>
    </w:lvl>
    <w:lvl w:ilvl="5" w:tplc="B5B8FD78">
      <w:start w:val="1"/>
      <w:numFmt w:val="bullet"/>
      <w:lvlText w:val=""/>
      <w:lvlJc w:val="left"/>
      <w:pPr>
        <w:tabs>
          <w:tab w:val="num" w:pos="4320"/>
        </w:tabs>
        <w:ind w:left="4320" w:hanging="360"/>
      </w:pPr>
      <w:rPr>
        <w:rFonts w:ascii="Wingdings" w:hAnsi="Wingdings"/>
      </w:rPr>
    </w:lvl>
    <w:lvl w:ilvl="6" w:tplc="A37A27F8">
      <w:start w:val="1"/>
      <w:numFmt w:val="bullet"/>
      <w:lvlText w:val=""/>
      <w:lvlJc w:val="left"/>
      <w:pPr>
        <w:tabs>
          <w:tab w:val="num" w:pos="5040"/>
        </w:tabs>
        <w:ind w:left="5040" w:hanging="360"/>
      </w:pPr>
      <w:rPr>
        <w:rFonts w:ascii="Symbol" w:hAnsi="Symbol"/>
      </w:rPr>
    </w:lvl>
    <w:lvl w:ilvl="7" w:tplc="996400FA">
      <w:start w:val="1"/>
      <w:numFmt w:val="bullet"/>
      <w:lvlText w:val="o"/>
      <w:lvlJc w:val="left"/>
      <w:pPr>
        <w:tabs>
          <w:tab w:val="num" w:pos="5760"/>
        </w:tabs>
        <w:ind w:left="5760" w:hanging="360"/>
      </w:pPr>
      <w:rPr>
        <w:rFonts w:ascii="Courier New" w:hAnsi="Courier New"/>
      </w:rPr>
    </w:lvl>
    <w:lvl w:ilvl="8" w:tplc="EB0A773A">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50CE8722">
      <w:start w:val="1"/>
      <w:numFmt w:val="bullet"/>
      <w:lvlText w:val=""/>
      <w:lvlJc w:val="left"/>
      <w:pPr>
        <w:ind w:left="720" w:hanging="360"/>
      </w:pPr>
      <w:rPr>
        <w:rFonts w:ascii="Symbol" w:hAnsi="Symbol"/>
      </w:rPr>
    </w:lvl>
    <w:lvl w:ilvl="1" w:tplc="90A47698">
      <w:start w:val="1"/>
      <w:numFmt w:val="bullet"/>
      <w:lvlText w:val="o"/>
      <w:lvlJc w:val="left"/>
      <w:pPr>
        <w:tabs>
          <w:tab w:val="num" w:pos="1440"/>
        </w:tabs>
        <w:ind w:left="1440" w:hanging="360"/>
      </w:pPr>
      <w:rPr>
        <w:rFonts w:ascii="Courier New" w:hAnsi="Courier New"/>
      </w:rPr>
    </w:lvl>
    <w:lvl w:ilvl="2" w:tplc="2F124F60">
      <w:start w:val="1"/>
      <w:numFmt w:val="bullet"/>
      <w:lvlText w:val=""/>
      <w:lvlJc w:val="left"/>
      <w:pPr>
        <w:tabs>
          <w:tab w:val="num" w:pos="2160"/>
        </w:tabs>
        <w:ind w:left="2160" w:hanging="360"/>
      </w:pPr>
      <w:rPr>
        <w:rFonts w:ascii="Wingdings" w:hAnsi="Wingdings"/>
      </w:rPr>
    </w:lvl>
    <w:lvl w:ilvl="3" w:tplc="8A102746">
      <w:start w:val="1"/>
      <w:numFmt w:val="bullet"/>
      <w:lvlText w:val=""/>
      <w:lvlJc w:val="left"/>
      <w:pPr>
        <w:tabs>
          <w:tab w:val="num" w:pos="2880"/>
        </w:tabs>
        <w:ind w:left="2880" w:hanging="360"/>
      </w:pPr>
      <w:rPr>
        <w:rFonts w:ascii="Symbol" w:hAnsi="Symbol"/>
      </w:rPr>
    </w:lvl>
    <w:lvl w:ilvl="4" w:tplc="F25091C4">
      <w:start w:val="1"/>
      <w:numFmt w:val="bullet"/>
      <w:lvlText w:val="o"/>
      <w:lvlJc w:val="left"/>
      <w:pPr>
        <w:tabs>
          <w:tab w:val="num" w:pos="3600"/>
        </w:tabs>
        <w:ind w:left="3600" w:hanging="360"/>
      </w:pPr>
      <w:rPr>
        <w:rFonts w:ascii="Courier New" w:hAnsi="Courier New"/>
      </w:rPr>
    </w:lvl>
    <w:lvl w:ilvl="5" w:tplc="9086FA86">
      <w:start w:val="1"/>
      <w:numFmt w:val="bullet"/>
      <w:lvlText w:val=""/>
      <w:lvlJc w:val="left"/>
      <w:pPr>
        <w:tabs>
          <w:tab w:val="num" w:pos="4320"/>
        </w:tabs>
        <w:ind w:left="4320" w:hanging="360"/>
      </w:pPr>
      <w:rPr>
        <w:rFonts w:ascii="Wingdings" w:hAnsi="Wingdings"/>
      </w:rPr>
    </w:lvl>
    <w:lvl w:ilvl="6" w:tplc="A6661F32">
      <w:start w:val="1"/>
      <w:numFmt w:val="bullet"/>
      <w:lvlText w:val=""/>
      <w:lvlJc w:val="left"/>
      <w:pPr>
        <w:tabs>
          <w:tab w:val="num" w:pos="5040"/>
        </w:tabs>
        <w:ind w:left="5040" w:hanging="360"/>
      </w:pPr>
      <w:rPr>
        <w:rFonts w:ascii="Symbol" w:hAnsi="Symbol"/>
      </w:rPr>
    </w:lvl>
    <w:lvl w:ilvl="7" w:tplc="4C6C62CA">
      <w:start w:val="1"/>
      <w:numFmt w:val="bullet"/>
      <w:lvlText w:val="o"/>
      <w:lvlJc w:val="left"/>
      <w:pPr>
        <w:tabs>
          <w:tab w:val="num" w:pos="5760"/>
        </w:tabs>
        <w:ind w:left="5760" w:hanging="360"/>
      </w:pPr>
      <w:rPr>
        <w:rFonts w:ascii="Courier New" w:hAnsi="Courier New"/>
      </w:rPr>
    </w:lvl>
    <w:lvl w:ilvl="8" w:tplc="5E1A87A4">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510C99D0">
      <w:start w:val="1"/>
      <w:numFmt w:val="bullet"/>
      <w:lvlText w:val=""/>
      <w:lvlJc w:val="left"/>
      <w:pPr>
        <w:ind w:left="720" w:hanging="360"/>
      </w:pPr>
      <w:rPr>
        <w:rFonts w:ascii="Symbol" w:hAnsi="Symbol"/>
      </w:rPr>
    </w:lvl>
    <w:lvl w:ilvl="1" w:tplc="36E428EC">
      <w:start w:val="1"/>
      <w:numFmt w:val="bullet"/>
      <w:lvlText w:val="o"/>
      <w:lvlJc w:val="left"/>
      <w:pPr>
        <w:tabs>
          <w:tab w:val="num" w:pos="1440"/>
        </w:tabs>
        <w:ind w:left="1440" w:hanging="360"/>
      </w:pPr>
      <w:rPr>
        <w:rFonts w:ascii="Courier New" w:hAnsi="Courier New"/>
      </w:rPr>
    </w:lvl>
    <w:lvl w:ilvl="2" w:tplc="5FC8E084">
      <w:start w:val="1"/>
      <w:numFmt w:val="bullet"/>
      <w:lvlText w:val=""/>
      <w:lvlJc w:val="left"/>
      <w:pPr>
        <w:tabs>
          <w:tab w:val="num" w:pos="2160"/>
        </w:tabs>
        <w:ind w:left="2160" w:hanging="360"/>
      </w:pPr>
      <w:rPr>
        <w:rFonts w:ascii="Wingdings" w:hAnsi="Wingdings"/>
      </w:rPr>
    </w:lvl>
    <w:lvl w:ilvl="3" w:tplc="A74A621C">
      <w:start w:val="1"/>
      <w:numFmt w:val="bullet"/>
      <w:lvlText w:val=""/>
      <w:lvlJc w:val="left"/>
      <w:pPr>
        <w:tabs>
          <w:tab w:val="num" w:pos="2880"/>
        </w:tabs>
        <w:ind w:left="2880" w:hanging="360"/>
      </w:pPr>
      <w:rPr>
        <w:rFonts w:ascii="Symbol" w:hAnsi="Symbol"/>
      </w:rPr>
    </w:lvl>
    <w:lvl w:ilvl="4" w:tplc="4516EE56">
      <w:start w:val="1"/>
      <w:numFmt w:val="bullet"/>
      <w:lvlText w:val="o"/>
      <w:lvlJc w:val="left"/>
      <w:pPr>
        <w:tabs>
          <w:tab w:val="num" w:pos="3600"/>
        </w:tabs>
        <w:ind w:left="3600" w:hanging="360"/>
      </w:pPr>
      <w:rPr>
        <w:rFonts w:ascii="Courier New" w:hAnsi="Courier New"/>
      </w:rPr>
    </w:lvl>
    <w:lvl w:ilvl="5" w:tplc="005E92E6">
      <w:start w:val="1"/>
      <w:numFmt w:val="bullet"/>
      <w:lvlText w:val=""/>
      <w:lvlJc w:val="left"/>
      <w:pPr>
        <w:tabs>
          <w:tab w:val="num" w:pos="4320"/>
        </w:tabs>
        <w:ind w:left="4320" w:hanging="360"/>
      </w:pPr>
      <w:rPr>
        <w:rFonts w:ascii="Wingdings" w:hAnsi="Wingdings"/>
      </w:rPr>
    </w:lvl>
    <w:lvl w:ilvl="6" w:tplc="24ECCC98">
      <w:start w:val="1"/>
      <w:numFmt w:val="bullet"/>
      <w:lvlText w:val=""/>
      <w:lvlJc w:val="left"/>
      <w:pPr>
        <w:tabs>
          <w:tab w:val="num" w:pos="5040"/>
        </w:tabs>
        <w:ind w:left="5040" w:hanging="360"/>
      </w:pPr>
      <w:rPr>
        <w:rFonts w:ascii="Symbol" w:hAnsi="Symbol"/>
      </w:rPr>
    </w:lvl>
    <w:lvl w:ilvl="7" w:tplc="751E81EE">
      <w:start w:val="1"/>
      <w:numFmt w:val="bullet"/>
      <w:lvlText w:val="o"/>
      <w:lvlJc w:val="left"/>
      <w:pPr>
        <w:tabs>
          <w:tab w:val="num" w:pos="5760"/>
        </w:tabs>
        <w:ind w:left="5760" w:hanging="360"/>
      </w:pPr>
      <w:rPr>
        <w:rFonts w:ascii="Courier New" w:hAnsi="Courier New"/>
      </w:rPr>
    </w:lvl>
    <w:lvl w:ilvl="8" w:tplc="23F6E626">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273CAF92">
      <w:start w:val="1"/>
      <w:numFmt w:val="bullet"/>
      <w:lvlText w:val=""/>
      <w:lvlJc w:val="left"/>
      <w:pPr>
        <w:ind w:left="720" w:hanging="360"/>
      </w:pPr>
      <w:rPr>
        <w:rFonts w:ascii="Symbol" w:hAnsi="Symbol"/>
      </w:rPr>
    </w:lvl>
    <w:lvl w:ilvl="1" w:tplc="1492887A">
      <w:start w:val="1"/>
      <w:numFmt w:val="bullet"/>
      <w:lvlText w:val="o"/>
      <w:lvlJc w:val="left"/>
      <w:pPr>
        <w:tabs>
          <w:tab w:val="num" w:pos="1440"/>
        </w:tabs>
        <w:ind w:left="1440" w:hanging="360"/>
      </w:pPr>
      <w:rPr>
        <w:rFonts w:ascii="Courier New" w:hAnsi="Courier New"/>
      </w:rPr>
    </w:lvl>
    <w:lvl w:ilvl="2" w:tplc="31E464BA">
      <w:start w:val="1"/>
      <w:numFmt w:val="bullet"/>
      <w:lvlText w:val=""/>
      <w:lvlJc w:val="left"/>
      <w:pPr>
        <w:tabs>
          <w:tab w:val="num" w:pos="2160"/>
        </w:tabs>
        <w:ind w:left="2160" w:hanging="360"/>
      </w:pPr>
      <w:rPr>
        <w:rFonts w:ascii="Wingdings" w:hAnsi="Wingdings"/>
      </w:rPr>
    </w:lvl>
    <w:lvl w:ilvl="3" w:tplc="9ACCFD74">
      <w:start w:val="1"/>
      <w:numFmt w:val="bullet"/>
      <w:lvlText w:val=""/>
      <w:lvlJc w:val="left"/>
      <w:pPr>
        <w:tabs>
          <w:tab w:val="num" w:pos="2880"/>
        </w:tabs>
        <w:ind w:left="2880" w:hanging="360"/>
      </w:pPr>
      <w:rPr>
        <w:rFonts w:ascii="Symbol" w:hAnsi="Symbol"/>
      </w:rPr>
    </w:lvl>
    <w:lvl w:ilvl="4" w:tplc="DABCF110">
      <w:start w:val="1"/>
      <w:numFmt w:val="bullet"/>
      <w:lvlText w:val="o"/>
      <w:lvlJc w:val="left"/>
      <w:pPr>
        <w:tabs>
          <w:tab w:val="num" w:pos="3600"/>
        </w:tabs>
        <w:ind w:left="3600" w:hanging="360"/>
      </w:pPr>
      <w:rPr>
        <w:rFonts w:ascii="Courier New" w:hAnsi="Courier New"/>
      </w:rPr>
    </w:lvl>
    <w:lvl w:ilvl="5" w:tplc="7F5EA02E">
      <w:start w:val="1"/>
      <w:numFmt w:val="bullet"/>
      <w:lvlText w:val=""/>
      <w:lvlJc w:val="left"/>
      <w:pPr>
        <w:tabs>
          <w:tab w:val="num" w:pos="4320"/>
        </w:tabs>
        <w:ind w:left="4320" w:hanging="360"/>
      </w:pPr>
      <w:rPr>
        <w:rFonts w:ascii="Wingdings" w:hAnsi="Wingdings"/>
      </w:rPr>
    </w:lvl>
    <w:lvl w:ilvl="6" w:tplc="92E6EF16">
      <w:start w:val="1"/>
      <w:numFmt w:val="bullet"/>
      <w:lvlText w:val=""/>
      <w:lvlJc w:val="left"/>
      <w:pPr>
        <w:tabs>
          <w:tab w:val="num" w:pos="5040"/>
        </w:tabs>
        <w:ind w:left="5040" w:hanging="360"/>
      </w:pPr>
      <w:rPr>
        <w:rFonts w:ascii="Symbol" w:hAnsi="Symbol"/>
      </w:rPr>
    </w:lvl>
    <w:lvl w:ilvl="7" w:tplc="C0029126">
      <w:start w:val="1"/>
      <w:numFmt w:val="bullet"/>
      <w:lvlText w:val="o"/>
      <w:lvlJc w:val="left"/>
      <w:pPr>
        <w:tabs>
          <w:tab w:val="num" w:pos="5760"/>
        </w:tabs>
        <w:ind w:left="5760" w:hanging="360"/>
      </w:pPr>
      <w:rPr>
        <w:rFonts w:ascii="Courier New" w:hAnsi="Courier New"/>
      </w:rPr>
    </w:lvl>
    <w:lvl w:ilvl="8" w:tplc="E016473E">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0000000C"/>
    <w:lvl w:ilvl="0" w:tplc="03D8F4A4">
      <w:start w:val="1"/>
      <w:numFmt w:val="bullet"/>
      <w:lvlText w:val=""/>
      <w:lvlJc w:val="left"/>
      <w:pPr>
        <w:ind w:left="720" w:hanging="360"/>
      </w:pPr>
      <w:rPr>
        <w:rFonts w:ascii="Symbol" w:hAnsi="Symbol"/>
      </w:rPr>
    </w:lvl>
    <w:lvl w:ilvl="1" w:tplc="DFDA6594">
      <w:start w:val="1"/>
      <w:numFmt w:val="bullet"/>
      <w:lvlText w:val="o"/>
      <w:lvlJc w:val="left"/>
      <w:pPr>
        <w:tabs>
          <w:tab w:val="num" w:pos="1440"/>
        </w:tabs>
        <w:ind w:left="1440" w:hanging="360"/>
      </w:pPr>
      <w:rPr>
        <w:rFonts w:ascii="Courier New" w:hAnsi="Courier New"/>
      </w:rPr>
    </w:lvl>
    <w:lvl w:ilvl="2" w:tplc="692A0222">
      <w:start w:val="1"/>
      <w:numFmt w:val="bullet"/>
      <w:lvlText w:val=""/>
      <w:lvlJc w:val="left"/>
      <w:pPr>
        <w:tabs>
          <w:tab w:val="num" w:pos="2160"/>
        </w:tabs>
        <w:ind w:left="2160" w:hanging="360"/>
      </w:pPr>
      <w:rPr>
        <w:rFonts w:ascii="Wingdings" w:hAnsi="Wingdings"/>
      </w:rPr>
    </w:lvl>
    <w:lvl w:ilvl="3" w:tplc="46823840">
      <w:start w:val="1"/>
      <w:numFmt w:val="bullet"/>
      <w:lvlText w:val=""/>
      <w:lvlJc w:val="left"/>
      <w:pPr>
        <w:tabs>
          <w:tab w:val="num" w:pos="2880"/>
        </w:tabs>
        <w:ind w:left="2880" w:hanging="360"/>
      </w:pPr>
      <w:rPr>
        <w:rFonts w:ascii="Symbol" w:hAnsi="Symbol"/>
      </w:rPr>
    </w:lvl>
    <w:lvl w:ilvl="4" w:tplc="6FDE2862">
      <w:start w:val="1"/>
      <w:numFmt w:val="bullet"/>
      <w:lvlText w:val="o"/>
      <w:lvlJc w:val="left"/>
      <w:pPr>
        <w:tabs>
          <w:tab w:val="num" w:pos="3600"/>
        </w:tabs>
        <w:ind w:left="3600" w:hanging="360"/>
      </w:pPr>
      <w:rPr>
        <w:rFonts w:ascii="Courier New" w:hAnsi="Courier New"/>
      </w:rPr>
    </w:lvl>
    <w:lvl w:ilvl="5" w:tplc="9B34B042">
      <w:start w:val="1"/>
      <w:numFmt w:val="bullet"/>
      <w:lvlText w:val=""/>
      <w:lvlJc w:val="left"/>
      <w:pPr>
        <w:tabs>
          <w:tab w:val="num" w:pos="4320"/>
        </w:tabs>
        <w:ind w:left="4320" w:hanging="360"/>
      </w:pPr>
      <w:rPr>
        <w:rFonts w:ascii="Wingdings" w:hAnsi="Wingdings"/>
      </w:rPr>
    </w:lvl>
    <w:lvl w:ilvl="6" w:tplc="86C80A46">
      <w:start w:val="1"/>
      <w:numFmt w:val="bullet"/>
      <w:lvlText w:val=""/>
      <w:lvlJc w:val="left"/>
      <w:pPr>
        <w:tabs>
          <w:tab w:val="num" w:pos="5040"/>
        </w:tabs>
        <w:ind w:left="5040" w:hanging="360"/>
      </w:pPr>
      <w:rPr>
        <w:rFonts w:ascii="Symbol" w:hAnsi="Symbol"/>
      </w:rPr>
    </w:lvl>
    <w:lvl w:ilvl="7" w:tplc="726E4754">
      <w:start w:val="1"/>
      <w:numFmt w:val="bullet"/>
      <w:lvlText w:val="o"/>
      <w:lvlJc w:val="left"/>
      <w:pPr>
        <w:tabs>
          <w:tab w:val="num" w:pos="5760"/>
        </w:tabs>
        <w:ind w:left="5760" w:hanging="360"/>
      </w:pPr>
      <w:rPr>
        <w:rFonts w:ascii="Courier New" w:hAnsi="Courier New"/>
      </w:rPr>
    </w:lvl>
    <w:lvl w:ilvl="8" w:tplc="E8C43B4C">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378EAC04">
      <w:start w:val="1"/>
      <w:numFmt w:val="bullet"/>
      <w:lvlText w:val=""/>
      <w:lvlJc w:val="left"/>
      <w:pPr>
        <w:ind w:left="720" w:hanging="360"/>
      </w:pPr>
      <w:rPr>
        <w:rFonts w:ascii="Symbol" w:hAnsi="Symbol"/>
      </w:rPr>
    </w:lvl>
    <w:lvl w:ilvl="1" w:tplc="AB4ABC26">
      <w:start w:val="1"/>
      <w:numFmt w:val="bullet"/>
      <w:lvlText w:val="o"/>
      <w:lvlJc w:val="left"/>
      <w:pPr>
        <w:tabs>
          <w:tab w:val="num" w:pos="1440"/>
        </w:tabs>
        <w:ind w:left="1440" w:hanging="360"/>
      </w:pPr>
      <w:rPr>
        <w:rFonts w:ascii="Courier New" w:hAnsi="Courier New"/>
      </w:rPr>
    </w:lvl>
    <w:lvl w:ilvl="2" w:tplc="7DC67BFC">
      <w:start w:val="1"/>
      <w:numFmt w:val="bullet"/>
      <w:lvlText w:val=""/>
      <w:lvlJc w:val="left"/>
      <w:pPr>
        <w:tabs>
          <w:tab w:val="num" w:pos="2160"/>
        </w:tabs>
        <w:ind w:left="2160" w:hanging="360"/>
      </w:pPr>
      <w:rPr>
        <w:rFonts w:ascii="Wingdings" w:hAnsi="Wingdings"/>
      </w:rPr>
    </w:lvl>
    <w:lvl w:ilvl="3" w:tplc="19DED148">
      <w:start w:val="1"/>
      <w:numFmt w:val="bullet"/>
      <w:lvlText w:val=""/>
      <w:lvlJc w:val="left"/>
      <w:pPr>
        <w:tabs>
          <w:tab w:val="num" w:pos="2880"/>
        </w:tabs>
        <w:ind w:left="2880" w:hanging="360"/>
      </w:pPr>
      <w:rPr>
        <w:rFonts w:ascii="Symbol" w:hAnsi="Symbol"/>
      </w:rPr>
    </w:lvl>
    <w:lvl w:ilvl="4" w:tplc="3B163168">
      <w:start w:val="1"/>
      <w:numFmt w:val="bullet"/>
      <w:lvlText w:val="o"/>
      <w:lvlJc w:val="left"/>
      <w:pPr>
        <w:tabs>
          <w:tab w:val="num" w:pos="3600"/>
        </w:tabs>
        <w:ind w:left="3600" w:hanging="360"/>
      </w:pPr>
      <w:rPr>
        <w:rFonts w:ascii="Courier New" w:hAnsi="Courier New"/>
      </w:rPr>
    </w:lvl>
    <w:lvl w:ilvl="5" w:tplc="C32056DA">
      <w:start w:val="1"/>
      <w:numFmt w:val="bullet"/>
      <w:lvlText w:val=""/>
      <w:lvlJc w:val="left"/>
      <w:pPr>
        <w:tabs>
          <w:tab w:val="num" w:pos="4320"/>
        </w:tabs>
        <w:ind w:left="4320" w:hanging="360"/>
      </w:pPr>
      <w:rPr>
        <w:rFonts w:ascii="Wingdings" w:hAnsi="Wingdings"/>
      </w:rPr>
    </w:lvl>
    <w:lvl w:ilvl="6" w:tplc="5E1E1CB0">
      <w:start w:val="1"/>
      <w:numFmt w:val="bullet"/>
      <w:lvlText w:val=""/>
      <w:lvlJc w:val="left"/>
      <w:pPr>
        <w:tabs>
          <w:tab w:val="num" w:pos="5040"/>
        </w:tabs>
        <w:ind w:left="5040" w:hanging="360"/>
      </w:pPr>
      <w:rPr>
        <w:rFonts w:ascii="Symbol" w:hAnsi="Symbol"/>
      </w:rPr>
    </w:lvl>
    <w:lvl w:ilvl="7" w:tplc="F46C644E">
      <w:start w:val="1"/>
      <w:numFmt w:val="bullet"/>
      <w:lvlText w:val="o"/>
      <w:lvlJc w:val="left"/>
      <w:pPr>
        <w:tabs>
          <w:tab w:val="num" w:pos="5760"/>
        </w:tabs>
        <w:ind w:left="5760" w:hanging="360"/>
      </w:pPr>
      <w:rPr>
        <w:rFonts w:ascii="Courier New" w:hAnsi="Courier New"/>
      </w:rPr>
    </w:lvl>
    <w:lvl w:ilvl="8" w:tplc="6A34B6BA">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A0903D9C">
      <w:start w:val="1"/>
      <w:numFmt w:val="bullet"/>
      <w:lvlText w:val=""/>
      <w:lvlJc w:val="left"/>
      <w:pPr>
        <w:ind w:left="720" w:hanging="360"/>
      </w:pPr>
      <w:rPr>
        <w:rFonts w:ascii="Symbol" w:hAnsi="Symbol"/>
      </w:rPr>
    </w:lvl>
    <w:lvl w:ilvl="1" w:tplc="F098B4C0">
      <w:start w:val="1"/>
      <w:numFmt w:val="bullet"/>
      <w:lvlText w:val="o"/>
      <w:lvlJc w:val="left"/>
      <w:pPr>
        <w:tabs>
          <w:tab w:val="num" w:pos="1440"/>
        </w:tabs>
        <w:ind w:left="1440" w:hanging="360"/>
      </w:pPr>
      <w:rPr>
        <w:rFonts w:ascii="Courier New" w:hAnsi="Courier New"/>
      </w:rPr>
    </w:lvl>
    <w:lvl w:ilvl="2" w:tplc="C53ADE20">
      <w:start w:val="1"/>
      <w:numFmt w:val="bullet"/>
      <w:lvlText w:val=""/>
      <w:lvlJc w:val="left"/>
      <w:pPr>
        <w:tabs>
          <w:tab w:val="num" w:pos="2160"/>
        </w:tabs>
        <w:ind w:left="2160" w:hanging="360"/>
      </w:pPr>
      <w:rPr>
        <w:rFonts w:ascii="Wingdings" w:hAnsi="Wingdings"/>
      </w:rPr>
    </w:lvl>
    <w:lvl w:ilvl="3" w:tplc="32206FAA">
      <w:start w:val="1"/>
      <w:numFmt w:val="bullet"/>
      <w:lvlText w:val=""/>
      <w:lvlJc w:val="left"/>
      <w:pPr>
        <w:tabs>
          <w:tab w:val="num" w:pos="2880"/>
        </w:tabs>
        <w:ind w:left="2880" w:hanging="360"/>
      </w:pPr>
      <w:rPr>
        <w:rFonts w:ascii="Symbol" w:hAnsi="Symbol"/>
      </w:rPr>
    </w:lvl>
    <w:lvl w:ilvl="4" w:tplc="425C53FA">
      <w:start w:val="1"/>
      <w:numFmt w:val="bullet"/>
      <w:lvlText w:val="o"/>
      <w:lvlJc w:val="left"/>
      <w:pPr>
        <w:tabs>
          <w:tab w:val="num" w:pos="3600"/>
        </w:tabs>
        <w:ind w:left="3600" w:hanging="360"/>
      </w:pPr>
      <w:rPr>
        <w:rFonts w:ascii="Courier New" w:hAnsi="Courier New"/>
      </w:rPr>
    </w:lvl>
    <w:lvl w:ilvl="5" w:tplc="FF1EA9E0">
      <w:start w:val="1"/>
      <w:numFmt w:val="bullet"/>
      <w:lvlText w:val=""/>
      <w:lvlJc w:val="left"/>
      <w:pPr>
        <w:tabs>
          <w:tab w:val="num" w:pos="4320"/>
        </w:tabs>
        <w:ind w:left="4320" w:hanging="360"/>
      </w:pPr>
      <w:rPr>
        <w:rFonts w:ascii="Wingdings" w:hAnsi="Wingdings"/>
      </w:rPr>
    </w:lvl>
    <w:lvl w:ilvl="6" w:tplc="95686574">
      <w:start w:val="1"/>
      <w:numFmt w:val="bullet"/>
      <w:lvlText w:val=""/>
      <w:lvlJc w:val="left"/>
      <w:pPr>
        <w:tabs>
          <w:tab w:val="num" w:pos="5040"/>
        </w:tabs>
        <w:ind w:left="5040" w:hanging="360"/>
      </w:pPr>
      <w:rPr>
        <w:rFonts w:ascii="Symbol" w:hAnsi="Symbol"/>
      </w:rPr>
    </w:lvl>
    <w:lvl w:ilvl="7" w:tplc="AD8A05CC">
      <w:start w:val="1"/>
      <w:numFmt w:val="bullet"/>
      <w:lvlText w:val="o"/>
      <w:lvlJc w:val="left"/>
      <w:pPr>
        <w:tabs>
          <w:tab w:val="num" w:pos="5760"/>
        </w:tabs>
        <w:ind w:left="5760" w:hanging="360"/>
      </w:pPr>
      <w:rPr>
        <w:rFonts w:ascii="Courier New" w:hAnsi="Courier New"/>
      </w:rPr>
    </w:lvl>
    <w:lvl w:ilvl="8" w:tplc="CB46C464">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hybridMultilevel"/>
    <w:tmpl w:val="0000000F"/>
    <w:lvl w:ilvl="0" w:tplc="AD96C0D2">
      <w:start w:val="1"/>
      <w:numFmt w:val="bullet"/>
      <w:lvlText w:val=""/>
      <w:lvlJc w:val="left"/>
      <w:pPr>
        <w:ind w:left="720" w:hanging="360"/>
      </w:pPr>
      <w:rPr>
        <w:rFonts w:ascii="Symbol" w:hAnsi="Symbol"/>
      </w:rPr>
    </w:lvl>
    <w:lvl w:ilvl="1" w:tplc="CFB4D4A0">
      <w:start w:val="1"/>
      <w:numFmt w:val="bullet"/>
      <w:lvlText w:val="o"/>
      <w:lvlJc w:val="left"/>
      <w:pPr>
        <w:tabs>
          <w:tab w:val="num" w:pos="1440"/>
        </w:tabs>
        <w:ind w:left="1440" w:hanging="360"/>
      </w:pPr>
      <w:rPr>
        <w:rFonts w:ascii="Courier New" w:hAnsi="Courier New"/>
      </w:rPr>
    </w:lvl>
    <w:lvl w:ilvl="2" w:tplc="97C617C6">
      <w:start w:val="1"/>
      <w:numFmt w:val="bullet"/>
      <w:lvlText w:val=""/>
      <w:lvlJc w:val="left"/>
      <w:pPr>
        <w:tabs>
          <w:tab w:val="num" w:pos="2160"/>
        </w:tabs>
        <w:ind w:left="2160" w:hanging="360"/>
      </w:pPr>
      <w:rPr>
        <w:rFonts w:ascii="Wingdings" w:hAnsi="Wingdings"/>
      </w:rPr>
    </w:lvl>
    <w:lvl w:ilvl="3" w:tplc="8514E100">
      <w:start w:val="1"/>
      <w:numFmt w:val="bullet"/>
      <w:lvlText w:val=""/>
      <w:lvlJc w:val="left"/>
      <w:pPr>
        <w:tabs>
          <w:tab w:val="num" w:pos="2880"/>
        </w:tabs>
        <w:ind w:left="2880" w:hanging="360"/>
      </w:pPr>
      <w:rPr>
        <w:rFonts w:ascii="Symbol" w:hAnsi="Symbol"/>
      </w:rPr>
    </w:lvl>
    <w:lvl w:ilvl="4" w:tplc="4ECA03A0">
      <w:start w:val="1"/>
      <w:numFmt w:val="bullet"/>
      <w:lvlText w:val="o"/>
      <w:lvlJc w:val="left"/>
      <w:pPr>
        <w:tabs>
          <w:tab w:val="num" w:pos="3600"/>
        </w:tabs>
        <w:ind w:left="3600" w:hanging="360"/>
      </w:pPr>
      <w:rPr>
        <w:rFonts w:ascii="Courier New" w:hAnsi="Courier New"/>
      </w:rPr>
    </w:lvl>
    <w:lvl w:ilvl="5" w:tplc="7D3E3340">
      <w:start w:val="1"/>
      <w:numFmt w:val="bullet"/>
      <w:lvlText w:val=""/>
      <w:lvlJc w:val="left"/>
      <w:pPr>
        <w:tabs>
          <w:tab w:val="num" w:pos="4320"/>
        </w:tabs>
        <w:ind w:left="4320" w:hanging="360"/>
      </w:pPr>
      <w:rPr>
        <w:rFonts w:ascii="Wingdings" w:hAnsi="Wingdings"/>
      </w:rPr>
    </w:lvl>
    <w:lvl w:ilvl="6" w:tplc="A4E683B2">
      <w:start w:val="1"/>
      <w:numFmt w:val="bullet"/>
      <w:lvlText w:val=""/>
      <w:lvlJc w:val="left"/>
      <w:pPr>
        <w:tabs>
          <w:tab w:val="num" w:pos="5040"/>
        </w:tabs>
        <w:ind w:left="5040" w:hanging="360"/>
      </w:pPr>
      <w:rPr>
        <w:rFonts w:ascii="Symbol" w:hAnsi="Symbol"/>
      </w:rPr>
    </w:lvl>
    <w:lvl w:ilvl="7" w:tplc="CF56BD74">
      <w:start w:val="1"/>
      <w:numFmt w:val="bullet"/>
      <w:lvlText w:val="o"/>
      <w:lvlJc w:val="left"/>
      <w:pPr>
        <w:tabs>
          <w:tab w:val="num" w:pos="5760"/>
        </w:tabs>
        <w:ind w:left="5760" w:hanging="360"/>
      </w:pPr>
      <w:rPr>
        <w:rFonts w:ascii="Courier New" w:hAnsi="Courier New"/>
      </w:rPr>
    </w:lvl>
    <w:lvl w:ilvl="8" w:tplc="8D50D126">
      <w:start w:val="1"/>
      <w:numFmt w:val="bullet"/>
      <w:lvlText w:val=""/>
      <w:lvlJc w:val="left"/>
      <w:pPr>
        <w:tabs>
          <w:tab w:val="num" w:pos="6480"/>
        </w:tabs>
        <w:ind w:left="6480" w:hanging="360"/>
      </w:pPr>
      <w:rPr>
        <w:rFonts w:ascii="Wingdings" w:hAnsi="Wingdings"/>
      </w:rPr>
    </w:lvl>
  </w:abstractNum>
  <w:abstractNum w:abstractNumId="15" w15:restartNumberingAfterBreak="0">
    <w:nsid w:val="3A6D310E"/>
    <w:multiLevelType w:val="hybridMultilevel"/>
    <w:tmpl w:val="58285B28"/>
    <w:lvl w:ilvl="0" w:tplc="9614FCB4">
      <w:start w:val="1"/>
      <w:numFmt w:val="bullet"/>
      <w:lvlText w:val=""/>
      <w:lvlJc w:val="left"/>
      <w:pPr>
        <w:ind w:left="720" w:hanging="360"/>
      </w:pPr>
      <w:rPr>
        <w:rFonts w:ascii="Symbol" w:hAnsi="Symbol"/>
      </w:rPr>
    </w:lvl>
    <w:lvl w:ilvl="1" w:tplc="3ACC2D24">
      <w:start w:val="1"/>
      <w:numFmt w:val="bullet"/>
      <w:lvlText w:val=""/>
      <w:lvlJc w:val="left"/>
      <w:pPr>
        <w:ind w:left="720" w:hanging="360"/>
      </w:pPr>
      <w:rPr>
        <w:rFonts w:ascii="Symbol" w:hAnsi="Symbol"/>
      </w:rPr>
    </w:lvl>
    <w:lvl w:ilvl="2" w:tplc="1CBCA25C">
      <w:start w:val="1"/>
      <w:numFmt w:val="bullet"/>
      <w:lvlText w:val=""/>
      <w:lvlJc w:val="left"/>
      <w:pPr>
        <w:ind w:left="720" w:hanging="360"/>
      </w:pPr>
      <w:rPr>
        <w:rFonts w:ascii="Symbol" w:hAnsi="Symbol"/>
      </w:rPr>
    </w:lvl>
    <w:lvl w:ilvl="3" w:tplc="31863B78">
      <w:start w:val="1"/>
      <w:numFmt w:val="bullet"/>
      <w:lvlText w:val=""/>
      <w:lvlJc w:val="left"/>
      <w:pPr>
        <w:ind w:left="720" w:hanging="360"/>
      </w:pPr>
      <w:rPr>
        <w:rFonts w:ascii="Symbol" w:hAnsi="Symbol"/>
      </w:rPr>
    </w:lvl>
    <w:lvl w:ilvl="4" w:tplc="CCB4D3C0">
      <w:start w:val="1"/>
      <w:numFmt w:val="bullet"/>
      <w:lvlText w:val=""/>
      <w:lvlJc w:val="left"/>
      <w:pPr>
        <w:ind w:left="720" w:hanging="360"/>
      </w:pPr>
      <w:rPr>
        <w:rFonts w:ascii="Symbol" w:hAnsi="Symbol"/>
      </w:rPr>
    </w:lvl>
    <w:lvl w:ilvl="5" w:tplc="FA60F5CC">
      <w:start w:val="1"/>
      <w:numFmt w:val="bullet"/>
      <w:lvlText w:val=""/>
      <w:lvlJc w:val="left"/>
      <w:pPr>
        <w:ind w:left="720" w:hanging="360"/>
      </w:pPr>
      <w:rPr>
        <w:rFonts w:ascii="Symbol" w:hAnsi="Symbol"/>
      </w:rPr>
    </w:lvl>
    <w:lvl w:ilvl="6" w:tplc="18F4AD6C">
      <w:start w:val="1"/>
      <w:numFmt w:val="bullet"/>
      <w:lvlText w:val=""/>
      <w:lvlJc w:val="left"/>
      <w:pPr>
        <w:ind w:left="720" w:hanging="360"/>
      </w:pPr>
      <w:rPr>
        <w:rFonts w:ascii="Symbol" w:hAnsi="Symbol"/>
      </w:rPr>
    </w:lvl>
    <w:lvl w:ilvl="7" w:tplc="7DEA187C">
      <w:start w:val="1"/>
      <w:numFmt w:val="bullet"/>
      <w:lvlText w:val=""/>
      <w:lvlJc w:val="left"/>
      <w:pPr>
        <w:ind w:left="720" w:hanging="360"/>
      </w:pPr>
      <w:rPr>
        <w:rFonts w:ascii="Symbol" w:hAnsi="Symbol"/>
      </w:rPr>
    </w:lvl>
    <w:lvl w:ilvl="8" w:tplc="BBEA7298">
      <w:start w:val="1"/>
      <w:numFmt w:val="bullet"/>
      <w:lvlText w:val=""/>
      <w:lvlJc w:val="left"/>
      <w:pPr>
        <w:ind w:left="720" w:hanging="360"/>
      </w:pPr>
      <w:rPr>
        <w:rFonts w:ascii="Symbol" w:hAnsi="Symbol"/>
      </w:rPr>
    </w:lvl>
  </w:abstractNum>
  <w:abstractNum w:abstractNumId="16" w15:restartNumberingAfterBreak="0">
    <w:nsid w:val="3B9451A7"/>
    <w:multiLevelType w:val="hybridMultilevel"/>
    <w:tmpl w:val="96E09D8A"/>
    <w:lvl w:ilvl="0" w:tplc="57885CE2">
      <w:start w:val="1"/>
      <w:numFmt w:val="bullet"/>
      <w:lvlText w:val=""/>
      <w:lvlJc w:val="left"/>
      <w:pPr>
        <w:ind w:left="720" w:hanging="360"/>
      </w:pPr>
      <w:rPr>
        <w:rFonts w:ascii="Symbol" w:hAnsi="Symbol"/>
      </w:rPr>
    </w:lvl>
    <w:lvl w:ilvl="1" w:tplc="D7D47D26">
      <w:start w:val="1"/>
      <w:numFmt w:val="bullet"/>
      <w:lvlText w:val=""/>
      <w:lvlJc w:val="left"/>
      <w:pPr>
        <w:ind w:left="720" w:hanging="360"/>
      </w:pPr>
      <w:rPr>
        <w:rFonts w:ascii="Symbol" w:hAnsi="Symbol"/>
      </w:rPr>
    </w:lvl>
    <w:lvl w:ilvl="2" w:tplc="8346AE8C">
      <w:start w:val="1"/>
      <w:numFmt w:val="bullet"/>
      <w:lvlText w:val=""/>
      <w:lvlJc w:val="left"/>
      <w:pPr>
        <w:ind w:left="720" w:hanging="360"/>
      </w:pPr>
      <w:rPr>
        <w:rFonts w:ascii="Symbol" w:hAnsi="Symbol"/>
      </w:rPr>
    </w:lvl>
    <w:lvl w:ilvl="3" w:tplc="E3524378">
      <w:start w:val="1"/>
      <w:numFmt w:val="bullet"/>
      <w:lvlText w:val=""/>
      <w:lvlJc w:val="left"/>
      <w:pPr>
        <w:ind w:left="720" w:hanging="360"/>
      </w:pPr>
      <w:rPr>
        <w:rFonts w:ascii="Symbol" w:hAnsi="Symbol"/>
      </w:rPr>
    </w:lvl>
    <w:lvl w:ilvl="4" w:tplc="D526D3F2">
      <w:start w:val="1"/>
      <w:numFmt w:val="bullet"/>
      <w:lvlText w:val=""/>
      <w:lvlJc w:val="left"/>
      <w:pPr>
        <w:ind w:left="720" w:hanging="360"/>
      </w:pPr>
      <w:rPr>
        <w:rFonts w:ascii="Symbol" w:hAnsi="Symbol"/>
      </w:rPr>
    </w:lvl>
    <w:lvl w:ilvl="5" w:tplc="65AAB974">
      <w:start w:val="1"/>
      <w:numFmt w:val="bullet"/>
      <w:lvlText w:val=""/>
      <w:lvlJc w:val="left"/>
      <w:pPr>
        <w:ind w:left="720" w:hanging="360"/>
      </w:pPr>
      <w:rPr>
        <w:rFonts w:ascii="Symbol" w:hAnsi="Symbol"/>
      </w:rPr>
    </w:lvl>
    <w:lvl w:ilvl="6" w:tplc="1DB86FE8">
      <w:start w:val="1"/>
      <w:numFmt w:val="bullet"/>
      <w:lvlText w:val=""/>
      <w:lvlJc w:val="left"/>
      <w:pPr>
        <w:ind w:left="720" w:hanging="360"/>
      </w:pPr>
      <w:rPr>
        <w:rFonts w:ascii="Symbol" w:hAnsi="Symbol"/>
      </w:rPr>
    </w:lvl>
    <w:lvl w:ilvl="7" w:tplc="971C8756">
      <w:start w:val="1"/>
      <w:numFmt w:val="bullet"/>
      <w:lvlText w:val=""/>
      <w:lvlJc w:val="left"/>
      <w:pPr>
        <w:ind w:left="720" w:hanging="360"/>
      </w:pPr>
      <w:rPr>
        <w:rFonts w:ascii="Symbol" w:hAnsi="Symbol"/>
      </w:rPr>
    </w:lvl>
    <w:lvl w:ilvl="8" w:tplc="79CCF278">
      <w:start w:val="1"/>
      <w:numFmt w:val="bullet"/>
      <w:lvlText w:val=""/>
      <w:lvlJc w:val="left"/>
      <w:pPr>
        <w:ind w:left="720" w:hanging="360"/>
      </w:pPr>
      <w:rPr>
        <w:rFonts w:ascii="Symbol" w:hAnsi="Symbol"/>
      </w:rPr>
    </w:lvl>
  </w:abstractNum>
  <w:num w:numId="1" w16cid:durableId="231083301">
    <w:abstractNumId w:val="0"/>
  </w:num>
  <w:num w:numId="2" w16cid:durableId="1053045039">
    <w:abstractNumId w:val="1"/>
  </w:num>
  <w:num w:numId="3" w16cid:durableId="648243510">
    <w:abstractNumId w:val="2"/>
  </w:num>
  <w:num w:numId="4" w16cid:durableId="2025547068">
    <w:abstractNumId w:val="3"/>
  </w:num>
  <w:num w:numId="5" w16cid:durableId="1819883393">
    <w:abstractNumId w:val="4"/>
  </w:num>
  <w:num w:numId="6" w16cid:durableId="1255212901">
    <w:abstractNumId w:val="5"/>
  </w:num>
  <w:num w:numId="7" w16cid:durableId="1909731986">
    <w:abstractNumId w:val="6"/>
  </w:num>
  <w:num w:numId="8" w16cid:durableId="46146731">
    <w:abstractNumId w:val="7"/>
  </w:num>
  <w:num w:numId="9" w16cid:durableId="53160722">
    <w:abstractNumId w:val="8"/>
  </w:num>
  <w:num w:numId="10" w16cid:durableId="1430540245">
    <w:abstractNumId w:val="9"/>
  </w:num>
  <w:num w:numId="11" w16cid:durableId="434710012">
    <w:abstractNumId w:val="10"/>
  </w:num>
  <w:num w:numId="12" w16cid:durableId="1368793557">
    <w:abstractNumId w:val="11"/>
  </w:num>
  <w:num w:numId="13" w16cid:durableId="1735741612">
    <w:abstractNumId w:val="12"/>
  </w:num>
  <w:num w:numId="14" w16cid:durableId="1263027317">
    <w:abstractNumId w:val="13"/>
  </w:num>
  <w:num w:numId="15" w16cid:durableId="391583867">
    <w:abstractNumId w:val="14"/>
  </w:num>
  <w:num w:numId="16" w16cid:durableId="1183468882">
    <w:abstractNumId w:val="16"/>
  </w:num>
  <w:num w:numId="17" w16cid:durableId="121755193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ivi Kuivonen">
    <w15:presenceInfo w15:providerId="None" w15:userId="Aivi Kuivon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A77B3E"/>
    <w:rsid w:val="00004878"/>
    <w:rsid w:val="00027E50"/>
    <w:rsid w:val="000373D9"/>
    <w:rsid w:val="00051446"/>
    <w:rsid w:val="00066681"/>
    <w:rsid w:val="00075026"/>
    <w:rsid w:val="00092B65"/>
    <w:rsid w:val="00105DFE"/>
    <w:rsid w:val="0012583C"/>
    <w:rsid w:val="00153379"/>
    <w:rsid w:val="00161597"/>
    <w:rsid w:val="00190786"/>
    <w:rsid w:val="001C0FC2"/>
    <w:rsid w:val="001D4865"/>
    <w:rsid w:val="00212CA0"/>
    <w:rsid w:val="00261FD8"/>
    <w:rsid w:val="00262381"/>
    <w:rsid w:val="00272F24"/>
    <w:rsid w:val="00280270"/>
    <w:rsid w:val="0028357F"/>
    <w:rsid w:val="002C2300"/>
    <w:rsid w:val="002E12DD"/>
    <w:rsid w:val="00323E3A"/>
    <w:rsid w:val="003522A0"/>
    <w:rsid w:val="003A12C3"/>
    <w:rsid w:val="003A6DE1"/>
    <w:rsid w:val="003A7030"/>
    <w:rsid w:val="003C4F52"/>
    <w:rsid w:val="00413802"/>
    <w:rsid w:val="004171B9"/>
    <w:rsid w:val="0047511D"/>
    <w:rsid w:val="004B5523"/>
    <w:rsid w:val="004B5F26"/>
    <w:rsid w:val="004C0395"/>
    <w:rsid w:val="004D453A"/>
    <w:rsid w:val="00500473"/>
    <w:rsid w:val="00500EA7"/>
    <w:rsid w:val="005145F0"/>
    <w:rsid w:val="005346CE"/>
    <w:rsid w:val="00540C7A"/>
    <w:rsid w:val="00545945"/>
    <w:rsid w:val="005D7343"/>
    <w:rsid w:val="005E1E07"/>
    <w:rsid w:val="006047D7"/>
    <w:rsid w:val="00621DAA"/>
    <w:rsid w:val="00674922"/>
    <w:rsid w:val="006910B9"/>
    <w:rsid w:val="007A5FF6"/>
    <w:rsid w:val="007C41BA"/>
    <w:rsid w:val="007F5587"/>
    <w:rsid w:val="0082113C"/>
    <w:rsid w:val="0088198C"/>
    <w:rsid w:val="008C76CA"/>
    <w:rsid w:val="00915E56"/>
    <w:rsid w:val="00945343"/>
    <w:rsid w:val="009525D3"/>
    <w:rsid w:val="0095618B"/>
    <w:rsid w:val="00993F0B"/>
    <w:rsid w:val="009A3BE4"/>
    <w:rsid w:val="009A6591"/>
    <w:rsid w:val="009C3F87"/>
    <w:rsid w:val="00A00AD2"/>
    <w:rsid w:val="00A13D9D"/>
    <w:rsid w:val="00A6056E"/>
    <w:rsid w:val="00A77B3E"/>
    <w:rsid w:val="00A84D2A"/>
    <w:rsid w:val="00A8563A"/>
    <w:rsid w:val="00AA69B0"/>
    <w:rsid w:val="00AE5C3F"/>
    <w:rsid w:val="00AE6A47"/>
    <w:rsid w:val="00B00534"/>
    <w:rsid w:val="00B21637"/>
    <w:rsid w:val="00B45C9D"/>
    <w:rsid w:val="00B86171"/>
    <w:rsid w:val="00B9774D"/>
    <w:rsid w:val="00B97A71"/>
    <w:rsid w:val="00BB3A72"/>
    <w:rsid w:val="00BB4818"/>
    <w:rsid w:val="00C00AB7"/>
    <w:rsid w:val="00C314CF"/>
    <w:rsid w:val="00C451AD"/>
    <w:rsid w:val="00C84F9A"/>
    <w:rsid w:val="00CA2A55"/>
    <w:rsid w:val="00CB4887"/>
    <w:rsid w:val="00CE3B1E"/>
    <w:rsid w:val="00D06D9D"/>
    <w:rsid w:val="00D11C65"/>
    <w:rsid w:val="00D25B0F"/>
    <w:rsid w:val="00D445E7"/>
    <w:rsid w:val="00D46CD8"/>
    <w:rsid w:val="00D716EE"/>
    <w:rsid w:val="00D76EA7"/>
    <w:rsid w:val="00D8317F"/>
    <w:rsid w:val="00D873DD"/>
    <w:rsid w:val="00DA6AAF"/>
    <w:rsid w:val="00DC6146"/>
    <w:rsid w:val="00DD15BF"/>
    <w:rsid w:val="00E2249A"/>
    <w:rsid w:val="00E34FD1"/>
    <w:rsid w:val="00E45D2C"/>
    <w:rsid w:val="00E621C9"/>
    <w:rsid w:val="00EA38F9"/>
    <w:rsid w:val="00EE6C51"/>
    <w:rsid w:val="00EF7FF0"/>
    <w:rsid w:val="00F10E56"/>
    <w:rsid w:val="00F170C3"/>
    <w:rsid w:val="00F5321F"/>
    <w:rsid w:val="00FB1992"/>
    <w:rsid w:val="00FB5734"/>
    <w:rsid w:val="00FB5E7B"/>
    <w:rsid w:val="00FC39B4"/>
    <w:rsid w:val="00FD6A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B36ED5"/>
  <w15:docId w15:val="{6A868FD4-35A1-492F-A277-0590DB187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noProof w:val="0"/>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 w:type="paragraph" w:styleId="TOC4">
    <w:name w:val="toc 4"/>
    <w:basedOn w:val="Normal"/>
    <w:next w:val="Normal"/>
    <w:autoRedefine/>
    <w:rsid w:val="00805BCE"/>
    <w:pPr>
      <w:ind w:left="720"/>
    </w:pPr>
  </w:style>
  <w:style w:type="character" w:styleId="CommentReference">
    <w:name w:val="annotation reference"/>
    <w:basedOn w:val="DefaultParagraphFont"/>
    <w:semiHidden/>
    <w:unhideWhenUsed/>
    <w:rsid w:val="003C4F52"/>
    <w:rPr>
      <w:sz w:val="16"/>
      <w:szCs w:val="16"/>
    </w:rPr>
  </w:style>
  <w:style w:type="paragraph" w:styleId="CommentText">
    <w:name w:val="annotation text"/>
    <w:basedOn w:val="Normal"/>
    <w:link w:val="CommentTextChar"/>
    <w:unhideWhenUsed/>
    <w:rsid w:val="003C4F52"/>
    <w:rPr>
      <w:sz w:val="20"/>
      <w:szCs w:val="20"/>
    </w:rPr>
  </w:style>
  <w:style w:type="character" w:customStyle="1" w:styleId="CommentTextChar">
    <w:name w:val="Comment Text Char"/>
    <w:basedOn w:val="DefaultParagraphFont"/>
    <w:link w:val="CommentText"/>
    <w:rsid w:val="003C4F52"/>
  </w:style>
  <w:style w:type="paragraph" w:styleId="CommentSubject">
    <w:name w:val="annotation subject"/>
    <w:basedOn w:val="CommentText"/>
    <w:next w:val="CommentText"/>
    <w:link w:val="CommentSubjectChar"/>
    <w:semiHidden/>
    <w:unhideWhenUsed/>
    <w:rsid w:val="003C4F52"/>
    <w:rPr>
      <w:b/>
      <w:bCs/>
    </w:rPr>
  </w:style>
  <w:style w:type="character" w:customStyle="1" w:styleId="CommentSubjectChar">
    <w:name w:val="Comment Subject Char"/>
    <w:basedOn w:val="CommentTextChar"/>
    <w:link w:val="CommentSubject"/>
    <w:semiHidden/>
    <w:rsid w:val="003C4F52"/>
    <w:rPr>
      <w:b/>
      <w:bCs/>
    </w:rPr>
  </w:style>
  <w:style w:type="paragraph" w:styleId="Revision">
    <w:name w:val="Revision"/>
    <w:hidden/>
    <w:uiPriority w:val="99"/>
    <w:semiHidden/>
    <w:rsid w:val="00D76EA7"/>
    <w:rPr>
      <w:sz w:val="24"/>
      <w:szCs w:val="24"/>
    </w:rPr>
  </w:style>
  <w:style w:type="table" w:styleId="TableGrid">
    <w:name w:val="Table Grid"/>
    <w:basedOn w:val="TableNormal"/>
    <w:uiPriority w:val="59"/>
    <w:unhideWhenUsed/>
    <w:rsid w:val="009A6591"/>
    <w:rPr>
      <w:rFonts w:asciiTheme="minorHAnsi" w:eastAsiaTheme="minorHAnsi" w:hAnsiTheme="minorHAnsi" w:cstheme="minorBidi"/>
      <w:noProof w:val="0"/>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9A3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t-EE" w:eastAsia="et-EE"/>
    </w:rPr>
  </w:style>
  <w:style w:type="character" w:customStyle="1" w:styleId="HTMLPreformattedChar">
    <w:name w:val="HTML Preformatted Char"/>
    <w:basedOn w:val="DefaultParagraphFont"/>
    <w:link w:val="HTMLPreformatted"/>
    <w:uiPriority w:val="99"/>
    <w:rsid w:val="009A3BE4"/>
    <w:rPr>
      <w:rFonts w:ascii="Courier New" w:hAnsi="Courier New" w:cs="Courier New"/>
      <w:noProof w:val="0"/>
      <w:lang w:val="et-EE" w:eastAsia="et-EE"/>
    </w:rPr>
  </w:style>
  <w:style w:type="character" w:customStyle="1" w:styleId="y2iqfc">
    <w:name w:val="y2iqfc"/>
    <w:basedOn w:val="DefaultParagraphFont"/>
    <w:rsid w:val="009A3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585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8.xml"/><Relationship Id="rId47" Type="http://schemas.openxmlformats.org/officeDocument/2006/relationships/footer" Target="footer20.xml"/><Relationship Id="rId63" Type="http://schemas.openxmlformats.org/officeDocument/2006/relationships/header" Target="header28.xml"/><Relationship Id="rId68" Type="http://schemas.openxmlformats.org/officeDocument/2006/relationships/footer" Target="footer31.xml"/><Relationship Id="rId84" Type="http://schemas.openxmlformats.org/officeDocument/2006/relationships/footer" Target="footer39.xml"/><Relationship Id="rId89" Type="http://schemas.openxmlformats.org/officeDocument/2006/relationships/footer" Target="footer41.xml"/><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footer" Target="footer13.xml"/><Relationship Id="rId37" Type="http://schemas.openxmlformats.org/officeDocument/2006/relationships/header" Target="header15.xml"/><Relationship Id="rId53" Type="http://schemas.openxmlformats.org/officeDocument/2006/relationships/footer" Target="footer23.xml"/><Relationship Id="rId58" Type="http://schemas.openxmlformats.org/officeDocument/2006/relationships/header" Target="header26.xml"/><Relationship Id="rId74" Type="http://schemas.openxmlformats.org/officeDocument/2006/relationships/footer" Target="footer34.xml"/><Relationship Id="rId79" Type="http://schemas.openxmlformats.org/officeDocument/2006/relationships/header" Target="header36.xml"/><Relationship Id="rId5" Type="http://schemas.openxmlformats.org/officeDocument/2006/relationships/webSettings" Target="webSettings.xml"/><Relationship Id="rId90" Type="http://schemas.openxmlformats.org/officeDocument/2006/relationships/footer" Target="footer42.xml"/><Relationship Id="rId95" Type="http://schemas.openxmlformats.org/officeDocument/2006/relationships/theme" Target="theme/theme1.xml"/><Relationship Id="rId22" Type="http://schemas.openxmlformats.org/officeDocument/2006/relationships/header" Target="header8.xml"/><Relationship Id="rId27" Type="http://schemas.openxmlformats.org/officeDocument/2006/relationships/header" Target="header10.xml"/><Relationship Id="rId43" Type="http://schemas.openxmlformats.org/officeDocument/2006/relationships/header" Target="header18.xml"/><Relationship Id="rId48" Type="http://schemas.openxmlformats.org/officeDocument/2006/relationships/footer" Target="footer21.xml"/><Relationship Id="rId64" Type="http://schemas.openxmlformats.org/officeDocument/2006/relationships/header" Target="header29.xml"/><Relationship Id="rId69" Type="http://schemas.openxmlformats.org/officeDocument/2006/relationships/header" Target="header31.xml"/><Relationship Id="rId8" Type="http://schemas.openxmlformats.org/officeDocument/2006/relationships/footer" Target="footer1.xml"/><Relationship Id="rId51" Type="http://schemas.openxmlformats.org/officeDocument/2006/relationships/header" Target="header22.xml"/><Relationship Id="rId72" Type="http://schemas.openxmlformats.org/officeDocument/2006/relationships/footer" Target="footer33.xml"/><Relationship Id="rId80" Type="http://schemas.openxmlformats.org/officeDocument/2006/relationships/footer" Target="footer37.xml"/><Relationship Id="rId85" Type="http://schemas.openxmlformats.org/officeDocument/2006/relationships/header" Target="header39.xm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header" Target="header20.xml"/><Relationship Id="rId59" Type="http://schemas.openxmlformats.org/officeDocument/2006/relationships/footer" Target="footer26.xml"/><Relationship Id="rId67" Type="http://schemas.openxmlformats.org/officeDocument/2006/relationships/header" Target="header30.xml"/><Relationship Id="rId20" Type="http://schemas.openxmlformats.org/officeDocument/2006/relationships/footer" Target="footer7.xml"/><Relationship Id="rId41" Type="http://schemas.openxmlformats.org/officeDocument/2006/relationships/footer" Target="footer17.xml"/><Relationship Id="rId54" Type="http://schemas.openxmlformats.org/officeDocument/2006/relationships/footer" Target="footer24.xml"/><Relationship Id="rId62" Type="http://schemas.openxmlformats.org/officeDocument/2006/relationships/footer" Target="footer28.xml"/><Relationship Id="rId70" Type="http://schemas.openxmlformats.org/officeDocument/2006/relationships/header" Target="header32.xml"/><Relationship Id="rId75" Type="http://schemas.openxmlformats.org/officeDocument/2006/relationships/header" Target="header34.xml"/><Relationship Id="rId83" Type="http://schemas.openxmlformats.org/officeDocument/2006/relationships/footer" Target="footer38.xml"/><Relationship Id="rId88" Type="http://schemas.openxmlformats.org/officeDocument/2006/relationships/header" Target="header41.xml"/><Relationship Id="rId91" Type="http://schemas.openxmlformats.org/officeDocument/2006/relationships/header" Target="header4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eader" Target="header23.xml"/><Relationship Id="rId60" Type="http://schemas.openxmlformats.org/officeDocument/2006/relationships/footer" Target="footer27.xml"/><Relationship Id="rId65" Type="http://schemas.openxmlformats.org/officeDocument/2006/relationships/footer" Target="footer29.xml"/><Relationship Id="rId73" Type="http://schemas.openxmlformats.org/officeDocument/2006/relationships/header" Target="header33.xml"/><Relationship Id="rId78" Type="http://schemas.openxmlformats.org/officeDocument/2006/relationships/footer" Target="footer36.xml"/><Relationship Id="rId81" Type="http://schemas.openxmlformats.org/officeDocument/2006/relationships/header" Target="header37.xml"/><Relationship Id="rId86" Type="http://schemas.openxmlformats.org/officeDocument/2006/relationships/footer" Target="footer40.xml"/><Relationship Id="rId94"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header" Target="header16.xml"/><Relationship Id="rId34" Type="http://schemas.openxmlformats.org/officeDocument/2006/relationships/header" Target="header14.xml"/><Relationship Id="rId50" Type="http://schemas.openxmlformats.org/officeDocument/2006/relationships/footer" Target="footer22.xml"/><Relationship Id="rId55" Type="http://schemas.openxmlformats.org/officeDocument/2006/relationships/header" Target="header24.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footer" Target="footer32.xml"/><Relationship Id="rId92" Type="http://schemas.openxmlformats.org/officeDocument/2006/relationships/footer" Target="footer43.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footer" Target="footer9.xml"/><Relationship Id="rId40" Type="http://schemas.openxmlformats.org/officeDocument/2006/relationships/header" Target="header17.xml"/><Relationship Id="rId45" Type="http://schemas.openxmlformats.org/officeDocument/2006/relationships/header" Target="header19.xml"/><Relationship Id="rId66" Type="http://schemas.openxmlformats.org/officeDocument/2006/relationships/footer" Target="footer30.xml"/><Relationship Id="rId87" Type="http://schemas.openxmlformats.org/officeDocument/2006/relationships/header" Target="header40.xml"/><Relationship Id="rId61" Type="http://schemas.openxmlformats.org/officeDocument/2006/relationships/header" Target="header27.xml"/><Relationship Id="rId82" Type="http://schemas.openxmlformats.org/officeDocument/2006/relationships/header" Target="header38.xml"/><Relationship Id="rId19" Type="http://schemas.openxmlformats.org/officeDocument/2006/relationships/header" Target="header6.xml"/><Relationship Id="rId14" Type="http://schemas.openxmlformats.org/officeDocument/2006/relationships/footer" Target="footer4.xml"/><Relationship Id="rId30" Type="http://schemas.openxmlformats.org/officeDocument/2006/relationships/footer" Target="footer12.xml"/><Relationship Id="rId35" Type="http://schemas.openxmlformats.org/officeDocument/2006/relationships/footer" Target="footer14.xml"/><Relationship Id="rId56" Type="http://schemas.openxmlformats.org/officeDocument/2006/relationships/footer" Target="footer25.xml"/><Relationship Id="rId77" Type="http://schemas.openxmlformats.org/officeDocument/2006/relationships/footer" Target="footer3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93A85-AC21-4CD9-9F2F-DD3FBFD80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51</Pages>
  <Words>12386</Words>
  <Characters>80999</Characters>
  <Application>Microsoft Office Word</Application>
  <DocSecurity>0</DocSecurity>
  <Lines>674</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Aivi Kuivonen</dc:creator>
  <cp:lastModifiedBy>Aivi Kuivonen</cp:lastModifiedBy>
  <cp:revision>11</cp:revision>
  <dcterms:created xsi:type="dcterms:W3CDTF">2023-07-13T07:34:00Z</dcterms:created>
  <dcterms:modified xsi:type="dcterms:W3CDTF">2023-07-20T11:15:00Z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2023-07-05T09:36:58Z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4846205e-a67c-49d0-ac42-c9df3823a21f</vt:lpwstr>
  </property>
  <property fmtid="{D5CDD505-2E9C-101B-9397-08002B2CF9AE}" pid="8" name="MSIP_Label_f4cdc456-5864-460f-beda-883d23b78bbb_ContentBits">
    <vt:lpwstr>0</vt:lpwstr>
  </property>
</Properties>
</file>